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29595" w14:textId="2845EE72" w:rsidR="000C1E31" w:rsidRPr="00EB0682" w:rsidRDefault="00EB0682" w:rsidP="000C1E31">
      <w:pPr>
        <w:widowControl w:val="0"/>
        <w:jc w:val="center"/>
        <w:rPr>
          <w:rFonts w:ascii="Arial" w:hAnsi="Arial" w:cs="Arial"/>
          <w:snapToGrid w:val="0"/>
          <w:spacing w:val="60"/>
          <w:kern w:val="40"/>
          <w:sz w:val="40"/>
          <w:szCs w:val="40"/>
          <w:lang w:eastAsia="cs-CZ"/>
        </w:rPr>
      </w:pPr>
      <w:r w:rsidRPr="00EB0682">
        <w:rPr>
          <w:rFonts w:ascii="Arial" w:hAnsi="Arial" w:cs="Arial"/>
          <w:b/>
          <w:bCs/>
          <w:spacing w:val="60"/>
          <w:kern w:val="40"/>
          <w:sz w:val="40"/>
          <w:szCs w:val="40"/>
        </w:rPr>
        <w:t>S</w:t>
      </w:r>
      <w:r w:rsidR="00956548" w:rsidRPr="00EB0682">
        <w:rPr>
          <w:rFonts w:ascii="Arial" w:hAnsi="Arial" w:cs="Arial"/>
          <w:b/>
          <w:bCs/>
          <w:spacing w:val="60"/>
          <w:kern w:val="40"/>
          <w:sz w:val="40"/>
          <w:szCs w:val="40"/>
        </w:rPr>
        <w:t>MLOUVA O DÍLO</w:t>
      </w:r>
    </w:p>
    <w:p w14:paraId="23612C0E" w14:textId="5D6D00E2" w:rsidR="006E34CF" w:rsidRPr="00284B04" w:rsidRDefault="00DC5B85" w:rsidP="00DC5B85">
      <w:pPr>
        <w:tabs>
          <w:tab w:val="left" w:pos="5013"/>
        </w:tabs>
        <w:ind w:right="567"/>
        <w:jc w:val="both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  <w:sz w:val="22"/>
          <w:szCs w:val="22"/>
        </w:rPr>
        <w:tab/>
      </w:r>
    </w:p>
    <w:p w14:paraId="61E3CE08" w14:textId="77777777" w:rsidR="00C0295E" w:rsidRPr="00284B04" w:rsidRDefault="006E34CF" w:rsidP="00BC6D72">
      <w:pPr>
        <w:tabs>
          <w:tab w:val="left" w:pos="9072"/>
        </w:tabs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284B04">
        <w:rPr>
          <w:rFonts w:ascii="Arial" w:hAnsi="Arial" w:cs="Arial"/>
          <w:i/>
          <w:sz w:val="20"/>
          <w:szCs w:val="20"/>
        </w:rPr>
        <w:t>uzavřená podle ustanovení § 2586 a následujících zákona č. 89/2012 Sb.</w:t>
      </w:r>
      <w:r w:rsidR="00BC6D72" w:rsidRPr="00284B04">
        <w:rPr>
          <w:rFonts w:ascii="Arial" w:hAnsi="Arial" w:cs="Arial"/>
          <w:i/>
          <w:sz w:val="20"/>
          <w:szCs w:val="20"/>
        </w:rPr>
        <w:t>, občanského zákoníku (dále jen </w:t>
      </w:r>
      <w:r w:rsidR="00922742" w:rsidRPr="00284B04">
        <w:rPr>
          <w:rFonts w:ascii="Arial" w:hAnsi="Arial" w:cs="Arial"/>
          <w:i/>
          <w:sz w:val="20"/>
          <w:szCs w:val="20"/>
        </w:rPr>
        <w:t>„</w:t>
      </w:r>
      <w:r w:rsidRPr="00284B04">
        <w:rPr>
          <w:rFonts w:ascii="Arial" w:hAnsi="Arial" w:cs="Arial"/>
          <w:i/>
          <w:sz w:val="20"/>
          <w:szCs w:val="20"/>
        </w:rPr>
        <w:t>OZ</w:t>
      </w:r>
      <w:r w:rsidR="00922742" w:rsidRPr="00284B04">
        <w:rPr>
          <w:rFonts w:ascii="Arial" w:hAnsi="Arial" w:cs="Arial"/>
          <w:i/>
          <w:sz w:val="20"/>
          <w:szCs w:val="20"/>
        </w:rPr>
        <w:t>“</w:t>
      </w:r>
      <w:r w:rsidR="00BC6D72" w:rsidRPr="00284B04">
        <w:rPr>
          <w:rFonts w:ascii="Arial" w:hAnsi="Arial" w:cs="Arial"/>
          <w:i/>
          <w:sz w:val="20"/>
          <w:szCs w:val="20"/>
        </w:rPr>
        <w:t>),</w:t>
      </w:r>
      <w:r w:rsidR="006F6AD4" w:rsidRPr="00284B04">
        <w:rPr>
          <w:rFonts w:ascii="Arial" w:hAnsi="Arial" w:cs="Arial"/>
          <w:i/>
          <w:sz w:val="20"/>
          <w:szCs w:val="20"/>
        </w:rPr>
        <w:t xml:space="preserve"> </w:t>
      </w:r>
      <w:r w:rsidRPr="00284B04">
        <w:rPr>
          <w:rFonts w:ascii="Arial" w:hAnsi="Arial" w:cs="Arial"/>
          <w:i/>
          <w:sz w:val="20"/>
          <w:szCs w:val="20"/>
        </w:rPr>
        <w:t>ve znění pozdějších předpisů</w:t>
      </w:r>
      <w:r w:rsidR="002F026E" w:rsidRPr="00284B04">
        <w:rPr>
          <w:rFonts w:ascii="Arial" w:hAnsi="Arial" w:cs="Arial"/>
          <w:i/>
          <w:sz w:val="20"/>
          <w:szCs w:val="20"/>
        </w:rPr>
        <w:t xml:space="preserve"> (dále také jako „</w:t>
      </w:r>
      <w:r w:rsidR="00D27FCE" w:rsidRPr="00284B04">
        <w:rPr>
          <w:rFonts w:ascii="Arial" w:hAnsi="Arial" w:cs="Arial"/>
          <w:i/>
          <w:sz w:val="20"/>
          <w:szCs w:val="20"/>
        </w:rPr>
        <w:t>s</w:t>
      </w:r>
      <w:r w:rsidR="002F026E" w:rsidRPr="00284B04">
        <w:rPr>
          <w:rFonts w:ascii="Arial" w:hAnsi="Arial" w:cs="Arial"/>
          <w:i/>
          <w:sz w:val="20"/>
          <w:szCs w:val="20"/>
        </w:rPr>
        <w:t>mlouva“)</w:t>
      </w:r>
    </w:p>
    <w:p w14:paraId="7B63E48A" w14:textId="77777777" w:rsidR="00737069" w:rsidRPr="00284B04" w:rsidRDefault="00737069" w:rsidP="00F067FE">
      <w:pPr>
        <w:jc w:val="both"/>
        <w:rPr>
          <w:rFonts w:ascii="Arial" w:hAnsi="Arial" w:cs="Arial"/>
          <w:sz w:val="20"/>
          <w:szCs w:val="20"/>
          <w:lang w:eastAsia="cs-CZ"/>
        </w:rPr>
      </w:pPr>
    </w:p>
    <w:p w14:paraId="424387F4" w14:textId="77777777" w:rsidR="009E54B8" w:rsidRPr="00284B04" w:rsidRDefault="0035697D" w:rsidP="000C1E31">
      <w:pPr>
        <w:keepNext/>
        <w:jc w:val="center"/>
        <w:rPr>
          <w:rFonts w:ascii="Arial" w:hAnsi="Arial" w:cs="Arial"/>
          <w:b/>
          <w:sz w:val="20"/>
          <w:szCs w:val="20"/>
        </w:rPr>
      </w:pPr>
      <w:r w:rsidRPr="00284B04">
        <w:rPr>
          <w:rFonts w:ascii="Arial" w:hAnsi="Arial" w:cs="Arial"/>
          <w:b/>
          <w:sz w:val="20"/>
          <w:szCs w:val="20"/>
        </w:rPr>
        <w:t>Článek I.</w:t>
      </w:r>
    </w:p>
    <w:p w14:paraId="33C3855E" w14:textId="77777777" w:rsidR="008946C4" w:rsidRPr="00284B04" w:rsidRDefault="009E54B8" w:rsidP="000C1E31">
      <w:pPr>
        <w:pStyle w:val="Nadpis2"/>
        <w:numPr>
          <w:ilvl w:val="0"/>
          <w:numId w:val="0"/>
        </w:numPr>
        <w:spacing w:after="24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Smluvní strany</w:t>
      </w:r>
    </w:p>
    <w:p w14:paraId="6EE025F0" w14:textId="2CBF4F37" w:rsidR="00956548" w:rsidRPr="00487717" w:rsidRDefault="00956548" w:rsidP="00956548">
      <w:pPr>
        <w:spacing w:before="120" w:after="120"/>
        <w:rPr>
          <w:rFonts w:ascii="Arial" w:hAnsi="Arial" w:cs="Arial"/>
          <w:b/>
          <w:sz w:val="20"/>
          <w:szCs w:val="20"/>
          <w:lang w:eastAsia="cs-CZ"/>
        </w:rPr>
      </w:pPr>
      <w:r w:rsidRPr="00487717">
        <w:rPr>
          <w:rFonts w:ascii="Arial" w:hAnsi="Arial" w:cs="Arial"/>
          <w:b/>
          <w:sz w:val="20"/>
          <w:szCs w:val="20"/>
          <w:lang w:eastAsia="cs-CZ"/>
        </w:rPr>
        <w:t>Objednatel:</w:t>
      </w:r>
      <w:r w:rsidRPr="00487717">
        <w:rPr>
          <w:rFonts w:ascii="Arial" w:hAnsi="Arial" w:cs="Arial"/>
          <w:b/>
          <w:sz w:val="20"/>
          <w:szCs w:val="20"/>
          <w:lang w:eastAsia="cs-CZ"/>
        </w:rPr>
        <w:tab/>
      </w:r>
      <w:r w:rsidRPr="00487717">
        <w:rPr>
          <w:rFonts w:ascii="Arial" w:hAnsi="Arial" w:cs="Arial"/>
          <w:b/>
          <w:sz w:val="20"/>
          <w:szCs w:val="20"/>
          <w:lang w:eastAsia="cs-CZ"/>
        </w:rPr>
        <w:tab/>
      </w:r>
      <w:r w:rsidR="00C469F5" w:rsidRPr="00487717">
        <w:rPr>
          <w:rFonts w:ascii="Arial" w:hAnsi="Arial" w:cs="Arial"/>
          <w:b/>
          <w:sz w:val="20"/>
          <w:szCs w:val="20"/>
        </w:rPr>
        <w:t>Obec Křelovice</w:t>
      </w:r>
    </w:p>
    <w:p w14:paraId="281C4A45" w14:textId="67E56159" w:rsidR="00956548" w:rsidRPr="00487717" w:rsidRDefault="00956548" w:rsidP="00956548">
      <w:pPr>
        <w:spacing w:before="120" w:after="120"/>
        <w:rPr>
          <w:rFonts w:ascii="Arial" w:hAnsi="Arial" w:cs="Arial"/>
          <w:sz w:val="20"/>
          <w:szCs w:val="20"/>
          <w:lang w:eastAsia="cs-CZ"/>
        </w:rPr>
      </w:pPr>
      <w:r w:rsidRPr="00487717">
        <w:rPr>
          <w:rFonts w:ascii="Arial" w:hAnsi="Arial" w:cs="Arial"/>
          <w:sz w:val="20"/>
          <w:szCs w:val="20"/>
          <w:lang w:eastAsia="cs-CZ"/>
        </w:rPr>
        <w:t xml:space="preserve">se sídlem: </w:t>
      </w:r>
      <w:r w:rsidRPr="00487717">
        <w:rPr>
          <w:rFonts w:ascii="Arial" w:hAnsi="Arial" w:cs="Arial"/>
          <w:sz w:val="20"/>
          <w:szCs w:val="20"/>
          <w:lang w:eastAsia="cs-CZ"/>
        </w:rPr>
        <w:tab/>
      </w:r>
      <w:r w:rsidRPr="00487717">
        <w:rPr>
          <w:rFonts w:ascii="Arial" w:hAnsi="Arial" w:cs="Arial"/>
          <w:sz w:val="20"/>
          <w:szCs w:val="20"/>
          <w:lang w:eastAsia="cs-CZ"/>
        </w:rPr>
        <w:tab/>
      </w:r>
      <w:r w:rsidR="00C469F5" w:rsidRPr="00487717">
        <w:rPr>
          <w:rFonts w:ascii="Arial" w:hAnsi="Arial" w:cs="Arial"/>
          <w:sz w:val="20"/>
          <w:szCs w:val="20"/>
        </w:rPr>
        <w:t>Křelovice 67, 394 45 Křelovice u Pelhřimova</w:t>
      </w:r>
    </w:p>
    <w:p w14:paraId="605A0A10" w14:textId="4A138510" w:rsidR="00956548" w:rsidRPr="00487717" w:rsidRDefault="00956548" w:rsidP="00956548">
      <w:pPr>
        <w:spacing w:before="120" w:after="120"/>
        <w:rPr>
          <w:rFonts w:ascii="Arial" w:hAnsi="Arial" w:cs="Arial"/>
          <w:sz w:val="20"/>
          <w:szCs w:val="20"/>
          <w:lang w:eastAsia="cs-CZ"/>
        </w:rPr>
      </w:pPr>
      <w:r w:rsidRPr="00487717">
        <w:rPr>
          <w:rFonts w:ascii="Arial" w:hAnsi="Arial" w:cs="Arial"/>
          <w:b/>
          <w:bCs/>
          <w:sz w:val="20"/>
          <w:szCs w:val="20"/>
          <w:lang w:eastAsia="cs-CZ"/>
        </w:rPr>
        <w:t xml:space="preserve">zastoupený: </w:t>
      </w:r>
      <w:r w:rsidRPr="00487717">
        <w:rPr>
          <w:rFonts w:ascii="Arial" w:hAnsi="Arial" w:cs="Arial"/>
          <w:b/>
          <w:bCs/>
          <w:sz w:val="20"/>
          <w:szCs w:val="20"/>
          <w:lang w:eastAsia="cs-CZ"/>
        </w:rPr>
        <w:tab/>
      </w:r>
      <w:r w:rsidRPr="00487717">
        <w:rPr>
          <w:rFonts w:ascii="Arial" w:hAnsi="Arial" w:cs="Arial"/>
          <w:b/>
          <w:bCs/>
          <w:sz w:val="20"/>
          <w:szCs w:val="20"/>
          <w:lang w:eastAsia="cs-CZ"/>
        </w:rPr>
        <w:tab/>
      </w:r>
      <w:r w:rsidR="00C469F5" w:rsidRPr="00487717">
        <w:rPr>
          <w:rFonts w:ascii="Arial" w:hAnsi="Arial" w:cs="Arial"/>
          <w:b/>
          <w:sz w:val="20"/>
          <w:szCs w:val="20"/>
        </w:rPr>
        <w:t>Ing. Jaromírem Dolejšem, starostou</w:t>
      </w:r>
    </w:p>
    <w:p w14:paraId="7940EF36" w14:textId="77777777" w:rsidR="00956548" w:rsidRPr="00487717" w:rsidRDefault="00956548" w:rsidP="00956548">
      <w:pPr>
        <w:spacing w:before="120" w:after="120"/>
        <w:rPr>
          <w:rFonts w:ascii="Arial" w:hAnsi="Arial" w:cs="Arial"/>
          <w:bCs/>
          <w:sz w:val="20"/>
          <w:szCs w:val="20"/>
          <w:lang w:eastAsia="cs-CZ"/>
        </w:rPr>
      </w:pPr>
      <w:r w:rsidRPr="00487717">
        <w:rPr>
          <w:rFonts w:ascii="Arial" w:hAnsi="Arial" w:cs="Arial"/>
          <w:bCs/>
          <w:sz w:val="20"/>
          <w:szCs w:val="20"/>
          <w:lang w:eastAsia="cs-CZ"/>
        </w:rPr>
        <w:t>Osoba pověřená jednat jménem objednatele ve věcech</w:t>
      </w:r>
    </w:p>
    <w:p w14:paraId="4B25DDEE" w14:textId="040CC779" w:rsidR="00956548" w:rsidRPr="00487717" w:rsidRDefault="00956548" w:rsidP="00956548">
      <w:pPr>
        <w:spacing w:before="120" w:after="120"/>
        <w:rPr>
          <w:rFonts w:ascii="Arial" w:hAnsi="Arial" w:cs="Arial"/>
          <w:sz w:val="20"/>
          <w:szCs w:val="20"/>
          <w:lang w:eastAsia="cs-CZ"/>
        </w:rPr>
      </w:pPr>
      <w:r w:rsidRPr="00487717">
        <w:rPr>
          <w:rFonts w:ascii="Arial" w:hAnsi="Arial" w:cs="Arial"/>
          <w:bCs/>
          <w:sz w:val="20"/>
          <w:szCs w:val="20"/>
          <w:lang w:eastAsia="cs-CZ"/>
        </w:rPr>
        <w:t>smluvních:</w:t>
      </w:r>
      <w:r w:rsidRPr="00487717">
        <w:rPr>
          <w:rFonts w:ascii="Arial" w:hAnsi="Arial" w:cs="Arial"/>
          <w:bCs/>
          <w:sz w:val="20"/>
          <w:szCs w:val="20"/>
          <w:lang w:eastAsia="cs-CZ"/>
        </w:rPr>
        <w:tab/>
      </w:r>
      <w:r w:rsidRPr="00487717">
        <w:rPr>
          <w:rFonts w:ascii="Arial" w:hAnsi="Arial" w:cs="Arial"/>
          <w:bCs/>
          <w:sz w:val="20"/>
          <w:szCs w:val="20"/>
          <w:lang w:eastAsia="cs-CZ"/>
        </w:rPr>
        <w:tab/>
        <w:t xml:space="preserve">Ing. </w:t>
      </w:r>
      <w:r w:rsidR="00C469F5" w:rsidRPr="00487717">
        <w:rPr>
          <w:rFonts w:ascii="Arial" w:hAnsi="Arial" w:cs="Arial"/>
          <w:bCs/>
          <w:sz w:val="20"/>
          <w:szCs w:val="20"/>
          <w:lang w:eastAsia="cs-CZ"/>
        </w:rPr>
        <w:t>Jaromír Dolejš, starosta</w:t>
      </w:r>
      <w:r w:rsidRPr="00487717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06BFE249" w14:textId="3E63EE05" w:rsidR="00956548" w:rsidRPr="00487717" w:rsidRDefault="00956548" w:rsidP="00956548">
      <w:pPr>
        <w:spacing w:before="120" w:after="120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487717">
        <w:rPr>
          <w:rFonts w:ascii="Arial" w:hAnsi="Arial" w:cs="Arial"/>
          <w:sz w:val="20"/>
          <w:szCs w:val="20"/>
          <w:lang w:eastAsia="cs-CZ"/>
        </w:rPr>
        <w:t>IČO:</w:t>
      </w:r>
      <w:r w:rsidRPr="00487717">
        <w:rPr>
          <w:rFonts w:ascii="Arial" w:hAnsi="Arial" w:cs="Arial"/>
          <w:sz w:val="20"/>
          <w:szCs w:val="20"/>
          <w:lang w:eastAsia="cs-CZ"/>
        </w:rPr>
        <w:tab/>
      </w:r>
      <w:r w:rsidRPr="00487717">
        <w:rPr>
          <w:rFonts w:ascii="Arial" w:hAnsi="Arial" w:cs="Arial"/>
          <w:sz w:val="20"/>
          <w:szCs w:val="20"/>
          <w:lang w:eastAsia="cs-CZ"/>
        </w:rPr>
        <w:tab/>
      </w:r>
      <w:r w:rsidRPr="00487717">
        <w:rPr>
          <w:rFonts w:ascii="Arial" w:hAnsi="Arial" w:cs="Arial"/>
          <w:sz w:val="20"/>
          <w:szCs w:val="20"/>
          <w:lang w:eastAsia="cs-CZ"/>
        </w:rPr>
        <w:tab/>
      </w:r>
      <w:r w:rsidR="00C469F5" w:rsidRPr="00487717">
        <w:rPr>
          <w:rFonts w:ascii="Arial" w:hAnsi="Arial" w:cs="Arial"/>
          <w:sz w:val="20"/>
          <w:szCs w:val="20"/>
        </w:rPr>
        <w:t>00248487</w:t>
      </w:r>
    </w:p>
    <w:p w14:paraId="0A58B070" w14:textId="7E0C242A" w:rsidR="00956548" w:rsidRPr="00284B04" w:rsidRDefault="00956548" w:rsidP="00956548">
      <w:pPr>
        <w:spacing w:before="120" w:after="120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487717">
        <w:rPr>
          <w:rFonts w:ascii="Arial" w:hAnsi="Arial" w:cs="Arial"/>
          <w:sz w:val="20"/>
          <w:szCs w:val="20"/>
          <w:lang w:eastAsia="cs-CZ"/>
        </w:rPr>
        <w:t>DIČ:</w:t>
      </w:r>
      <w:r w:rsidRPr="00487717">
        <w:rPr>
          <w:rFonts w:ascii="Arial" w:hAnsi="Arial" w:cs="Arial"/>
          <w:sz w:val="20"/>
          <w:szCs w:val="20"/>
          <w:lang w:eastAsia="cs-CZ"/>
        </w:rPr>
        <w:tab/>
      </w:r>
      <w:r w:rsidRPr="00487717">
        <w:rPr>
          <w:rFonts w:ascii="Arial" w:hAnsi="Arial" w:cs="Arial"/>
          <w:sz w:val="20"/>
          <w:szCs w:val="20"/>
          <w:lang w:eastAsia="cs-CZ"/>
        </w:rPr>
        <w:tab/>
      </w:r>
      <w:r w:rsidRPr="00487717">
        <w:rPr>
          <w:rFonts w:ascii="Arial" w:hAnsi="Arial" w:cs="Arial"/>
          <w:sz w:val="20"/>
          <w:szCs w:val="20"/>
          <w:lang w:eastAsia="cs-CZ"/>
        </w:rPr>
        <w:tab/>
        <w:t>CZ</w:t>
      </w:r>
      <w:r w:rsidR="00C469F5" w:rsidRPr="00487717">
        <w:rPr>
          <w:rFonts w:ascii="Arial" w:hAnsi="Arial" w:cs="Arial"/>
          <w:sz w:val="20"/>
          <w:szCs w:val="20"/>
        </w:rPr>
        <w:t>00248487</w:t>
      </w:r>
    </w:p>
    <w:p w14:paraId="3E3F1EE1" w14:textId="55C02B8D" w:rsidR="00956548" w:rsidRPr="00284B04" w:rsidRDefault="00C469F5" w:rsidP="00956548">
      <w:pPr>
        <w:spacing w:before="120" w:after="12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 xml:space="preserve"> </w:t>
      </w:r>
      <w:r w:rsidR="00956548" w:rsidRPr="00284B04">
        <w:rPr>
          <w:rFonts w:ascii="Arial" w:hAnsi="Arial" w:cs="Arial"/>
          <w:sz w:val="20"/>
          <w:szCs w:val="20"/>
          <w:lang w:eastAsia="cs-CZ"/>
        </w:rPr>
        <w:t>(dále jen „Objednatel“)</w:t>
      </w:r>
    </w:p>
    <w:p w14:paraId="169074E2" w14:textId="77777777" w:rsidR="00956548" w:rsidRPr="00284B04" w:rsidRDefault="00956548" w:rsidP="00956548">
      <w:pPr>
        <w:spacing w:before="120" w:after="120"/>
        <w:rPr>
          <w:rFonts w:ascii="Arial" w:hAnsi="Arial" w:cs="Arial"/>
          <w:b/>
          <w:sz w:val="20"/>
          <w:szCs w:val="20"/>
          <w:lang w:eastAsia="cs-CZ"/>
        </w:rPr>
      </w:pPr>
    </w:p>
    <w:p w14:paraId="3EE0BF18" w14:textId="77777777" w:rsidR="00956548" w:rsidRPr="00284B04" w:rsidRDefault="00956548" w:rsidP="00956548">
      <w:pPr>
        <w:spacing w:before="120" w:after="120"/>
        <w:rPr>
          <w:rFonts w:ascii="Arial" w:hAnsi="Arial" w:cs="Arial"/>
          <w:b/>
          <w:sz w:val="20"/>
          <w:szCs w:val="20"/>
          <w:lang w:eastAsia="cs-CZ"/>
        </w:rPr>
      </w:pPr>
      <w:r w:rsidRPr="00284B04">
        <w:rPr>
          <w:rFonts w:ascii="Arial" w:hAnsi="Arial" w:cs="Arial"/>
          <w:b/>
          <w:sz w:val="20"/>
          <w:szCs w:val="20"/>
          <w:lang w:eastAsia="cs-CZ"/>
        </w:rPr>
        <w:t>a</w:t>
      </w:r>
    </w:p>
    <w:p w14:paraId="4F0FD003" w14:textId="77777777" w:rsidR="00956548" w:rsidRPr="00284B04" w:rsidRDefault="00956548" w:rsidP="00956548">
      <w:pPr>
        <w:spacing w:before="120" w:after="120"/>
        <w:rPr>
          <w:rFonts w:ascii="Arial" w:hAnsi="Arial" w:cs="Arial"/>
          <w:b/>
          <w:sz w:val="20"/>
          <w:szCs w:val="20"/>
          <w:lang w:eastAsia="cs-CZ"/>
        </w:rPr>
      </w:pPr>
    </w:p>
    <w:p w14:paraId="2CABEA31" w14:textId="223DC6B2" w:rsidR="00956548" w:rsidRPr="00284B04" w:rsidRDefault="00956548" w:rsidP="00956548">
      <w:pPr>
        <w:spacing w:before="120" w:after="120"/>
        <w:rPr>
          <w:rFonts w:ascii="Arial" w:hAnsi="Arial" w:cs="Arial"/>
          <w:b/>
          <w:sz w:val="20"/>
          <w:szCs w:val="20"/>
          <w:lang w:eastAsia="cs-CZ"/>
        </w:rPr>
      </w:pPr>
      <w:r w:rsidRPr="00284B04">
        <w:rPr>
          <w:rFonts w:ascii="Arial" w:hAnsi="Arial" w:cs="Arial"/>
          <w:b/>
          <w:sz w:val="20"/>
          <w:szCs w:val="20"/>
          <w:lang w:eastAsia="cs-CZ"/>
        </w:rPr>
        <w:t>Zhotovitel:</w:t>
      </w:r>
      <w:r w:rsidR="00EB0682" w:rsidRPr="00284B04">
        <w:rPr>
          <w:rFonts w:ascii="Arial" w:hAnsi="Arial" w:cs="Arial"/>
          <w:b/>
          <w:sz w:val="20"/>
          <w:szCs w:val="20"/>
          <w:lang w:eastAsia="cs-CZ"/>
        </w:rPr>
        <w:tab/>
      </w:r>
      <w:r w:rsidR="00EB0682" w:rsidRPr="00284B04">
        <w:rPr>
          <w:rFonts w:ascii="Arial" w:hAnsi="Arial" w:cs="Arial"/>
          <w:b/>
          <w:sz w:val="20"/>
          <w:szCs w:val="20"/>
          <w:lang w:eastAsia="cs-CZ"/>
        </w:rPr>
        <w:tab/>
      </w:r>
      <w:r w:rsidRPr="00284B04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5A44313E" w14:textId="77777777" w:rsidR="00956548" w:rsidRPr="00284B04" w:rsidRDefault="00956548" w:rsidP="00956548">
      <w:pPr>
        <w:spacing w:before="120" w:after="120"/>
        <w:rPr>
          <w:rFonts w:ascii="Arial" w:hAnsi="Arial" w:cs="Arial"/>
          <w:b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se sídlem:</w:t>
      </w:r>
      <w:r w:rsidRPr="00284B04">
        <w:rPr>
          <w:rFonts w:ascii="Arial" w:hAnsi="Arial" w:cs="Arial"/>
          <w:sz w:val="20"/>
          <w:szCs w:val="20"/>
          <w:lang w:eastAsia="cs-CZ"/>
        </w:rPr>
        <w:tab/>
      </w:r>
      <w:r w:rsidRPr="00284B04">
        <w:rPr>
          <w:rFonts w:ascii="Arial" w:hAnsi="Arial" w:cs="Arial"/>
          <w:sz w:val="20"/>
          <w:szCs w:val="20"/>
          <w:lang w:eastAsia="cs-CZ"/>
        </w:rPr>
        <w:tab/>
      </w:r>
      <w:r w:rsidRPr="00284B04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0521F064" w14:textId="77777777" w:rsidR="00956548" w:rsidRPr="00284B04" w:rsidRDefault="00956548" w:rsidP="00956548">
      <w:pPr>
        <w:spacing w:before="120" w:after="120"/>
        <w:rPr>
          <w:rFonts w:ascii="Arial" w:hAnsi="Arial" w:cs="Arial"/>
          <w:b/>
          <w:sz w:val="20"/>
          <w:szCs w:val="20"/>
          <w:lang w:eastAsia="cs-CZ"/>
        </w:rPr>
      </w:pPr>
      <w:r w:rsidRPr="00284B04">
        <w:rPr>
          <w:rFonts w:ascii="Arial" w:hAnsi="Arial" w:cs="Arial"/>
          <w:b/>
          <w:sz w:val="20"/>
          <w:szCs w:val="20"/>
          <w:lang w:eastAsia="cs-CZ"/>
        </w:rPr>
        <w:t>zastoupený:</w:t>
      </w:r>
      <w:r w:rsidRPr="00284B04">
        <w:rPr>
          <w:rFonts w:ascii="Arial" w:hAnsi="Arial" w:cs="Arial"/>
          <w:b/>
          <w:sz w:val="20"/>
          <w:szCs w:val="20"/>
          <w:lang w:eastAsia="cs-CZ"/>
        </w:rPr>
        <w:tab/>
      </w:r>
      <w:r w:rsidRPr="00284B04">
        <w:rPr>
          <w:rFonts w:ascii="Arial" w:hAnsi="Arial" w:cs="Arial"/>
          <w:b/>
          <w:sz w:val="20"/>
          <w:szCs w:val="20"/>
          <w:lang w:eastAsia="cs-CZ"/>
        </w:rPr>
        <w:tab/>
      </w:r>
      <w:r w:rsidRPr="00284B04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  <w:r w:rsidRPr="00284B04">
        <w:rPr>
          <w:rFonts w:ascii="Arial" w:hAnsi="Arial" w:cs="Arial"/>
          <w:b/>
          <w:sz w:val="20"/>
          <w:szCs w:val="20"/>
          <w:lang w:eastAsia="cs-CZ"/>
        </w:rPr>
        <w:tab/>
      </w:r>
    </w:p>
    <w:p w14:paraId="020FF024" w14:textId="43BBB700" w:rsidR="00956548" w:rsidRPr="00284B04" w:rsidRDefault="00956548" w:rsidP="00956548">
      <w:pPr>
        <w:spacing w:before="120" w:after="120"/>
        <w:rPr>
          <w:rFonts w:ascii="Arial" w:hAnsi="Arial" w:cs="Arial"/>
          <w:b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 xml:space="preserve">zapsán v obchodním rejstříku </w:t>
      </w:r>
      <w:r w:rsidRPr="00284B04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............................................................</w:t>
      </w:r>
    </w:p>
    <w:p w14:paraId="387C5751" w14:textId="77777777" w:rsidR="00956548" w:rsidRPr="00284B04" w:rsidRDefault="00956548" w:rsidP="00956548">
      <w:pPr>
        <w:tabs>
          <w:tab w:val="left" w:pos="5730"/>
        </w:tabs>
        <w:spacing w:before="120" w:after="12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 xml:space="preserve">Osoba pověřená jednat jménem zhotovitele ve věcech </w:t>
      </w:r>
      <w:r w:rsidRPr="00284B04">
        <w:rPr>
          <w:rFonts w:ascii="Arial" w:hAnsi="Arial" w:cs="Arial"/>
          <w:sz w:val="20"/>
          <w:szCs w:val="20"/>
          <w:lang w:eastAsia="cs-CZ"/>
        </w:rPr>
        <w:tab/>
      </w:r>
    </w:p>
    <w:p w14:paraId="152E87C9" w14:textId="77777777" w:rsidR="00956548" w:rsidRPr="00284B04" w:rsidRDefault="00956548" w:rsidP="00956548">
      <w:pPr>
        <w:spacing w:before="120" w:after="120"/>
        <w:rPr>
          <w:rFonts w:ascii="Arial" w:hAnsi="Arial" w:cs="Arial"/>
          <w:b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smluvních:</w:t>
      </w:r>
      <w:r w:rsidRPr="00284B04">
        <w:rPr>
          <w:rFonts w:ascii="Arial" w:hAnsi="Arial" w:cs="Arial"/>
          <w:sz w:val="20"/>
          <w:szCs w:val="20"/>
          <w:lang w:eastAsia="cs-CZ"/>
        </w:rPr>
        <w:tab/>
      </w:r>
      <w:r w:rsidRPr="00284B04">
        <w:rPr>
          <w:rFonts w:ascii="Arial" w:hAnsi="Arial" w:cs="Arial"/>
          <w:sz w:val="20"/>
          <w:szCs w:val="20"/>
          <w:lang w:eastAsia="cs-CZ"/>
        </w:rPr>
        <w:tab/>
      </w:r>
      <w:r w:rsidRPr="00284B04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351BEDD5" w14:textId="77777777" w:rsidR="00956548" w:rsidRPr="00284B04" w:rsidRDefault="00956548" w:rsidP="00956548">
      <w:pPr>
        <w:spacing w:before="120" w:after="120"/>
        <w:rPr>
          <w:rFonts w:ascii="Arial" w:hAnsi="Arial" w:cs="Arial"/>
          <w:b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IČO:</w:t>
      </w:r>
      <w:r w:rsidRPr="00284B04">
        <w:rPr>
          <w:rFonts w:ascii="Arial" w:hAnsi="Arial" w:cs="Arial"/>
          <w:sz w:val="20"/>
          <w:szCs w:val="20"/>
          <w:lang w:eastAsia="cs-CZ"/>
        </w:rPr>
        <w:tab/>
      </w:r>
      <w:r w:rsidRPr="00284B04">
        <w:rPr>
          <w:rFonts w:ascii="Arial" w:hAnsi="Arial" w:cs="Arial"/>
          <w:sz w:val="20"/>
          <w:szCs w:val="20"/>
          <w:lang w:eastAsia="cs-CZ"/>
        </w:rPr>
        <w:tab/>
      </w:r>
      <w:r w:rsidRPr="00284B04">
        <w:rPr>
          <w:rFonts w:ascii="Arial" w:hAnsi="Arial" w:cs="Arial"/>
          <w:sz w:val="20"/>
          <w:szCs w:val="20"/>
          <w:lang w:eastAsia="cs-CZ"/>
        </w:rPr>
        <w:tab/>
      </w:r>
      <w:r w:rsidRPr="00284B04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0B7FC69E" w14:textId="77777777" w:rsidR="00956548" w:rsidRPr="00284B04" w:rsidRDefault="00956548" w:rsidP="00956548">
      <w:pPr>
        <w:spacing w:before="120" w:after="120"/>
        <w:rPr>
          <w:rFonts w:ascii="Arial" w:hAnsi="Arial" w:cs="Arial"/>
          <w:b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DIČ:</w:t>
      </w:r>
      <w:r w:rsidRPr="00284B04">
        <w:rPr>
          <w:rFonts w:ascii="Arial" w:hAnsi="Arial" w:cs="Arial"/>
          <w:sz w:val="20"/>
          <w:szCs w:val="20"/>
          <w:lang w:eastAsia="cs-CZ"/>
        </w:rPr>
        <w:tab/>
      </w:r>
      <w:r w:rsidRPr="00284B04">
        <w:rPr>
          <w:rFonts w:ascii="Arial" w:hAnsi="Arial" w:cs="Arial"/>
          <w:sz w:val="20"/>
          <w:szCs w:val="20"/>
          <w:lang w:eastAsia="cs-CZ"/>
        </w:rPr>
        <w:tab/>
      </w:r>
      <w:r w:rsidRPr="00284B04">
        <w:rPr>
          <w:rFonts w:ascii="Arial" w:hAnsi="Arial" w:cs="Arial"/>
          <w:sz w:val="20"/>
          <w:szCs w:val="20"/>
          <w:lang w:eastAsia="cs-CZ"/>
        </w:rPr>
        <w:tab/>
      </w:r>
      <w:r w:rsidRPr="00284B04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3FF364C1" w14:textId="77777777" w:rsidR="006F6AD4" w:rsidRPr="00284B04" w:rsidRDefault="00E26071" w:rsidP="00956548">
      <w:pPr>
        <w:widowControl w:val="0"/>
        <w:tabs>
          <w:tab w:val="left" w:pos="2268"/>
        </w:tabs>
        <w:jc w:val="both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(dále jen jako „</w:t>
      </w:r>
      <w:r w:rsidR="005C150F" w:rsidRPr="00284B04">
        <w:rPr>
          <w:rFonts w:ascii="Arial" w:hAnsi="Arial" w:cs="Arial"/>
          <w:sz w:val="20"/>
          <w:szCs w:val="20"/>
        </w:rPr>
        <w:t>Z</w:t>
      </w:r>
      <w:r w:rsidR="003524A0" w:rsidRPr="00284B04">
        <w:rPr>
          <w:rFonts w:ascii="Arial" w:hAnsi="Arial" w:cs="Arial"/>
          <w:sz w:val="20"/>
          <w:szCs w:val="20"/>
        </w:rPr>
        <w:t>hotovitel</w:t>
      </w:r>
      <w:r w:rsidRPr="00284B04">
        <w:rPr>
          <w:rFonts w:ascii="Arial" w:hAnsi="Arial" w:cs="Arial"/>
          <w:sz w:val="20"/>
          <w:szCs w:val="20"/>
        </w:rPr>
        <w:t xml:space="preserve">“) </w:t>
      </w:r>
    </w:p>
    <w:p w14:paraId="776D1348" w14:textId="77777777" w:rsidR="00E45E70" w:rsidRPr="00284B04" w:rsidRDefault="00E45E70" w:rsidP="00E45E70">
      <w:pPr>
        <w:widowControl w:val="0"/>
        <w:jc w:val="both"/>
        <w:outlineLvl w:val="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(společně také jako „</w:t>
      </w:r>
      <w:r w:rsidRPr="00284B04">
        <w:rPr>
          <w:rFonts w:ascii="Arial" w:hAnsi="Arial" w:cs="Arial"/>
          <w:b/>
          <w:sz w:val="20"/>
          <w:szCs w:val="20"/>
          <w:lang w:eastAsia="cs-CZ"/>
        </w:rPr>
        <w:t>Smluvní strany</w:t>
      </w:r>
      <w:r w:rsidRPr="00284B04">
        <w:rPr>
          <w:rFonts w:ascii="Arial" w:hAnsi="Arial" w:cs="Arial"/>
          <w:sz w:val="20"/>
          <w:szCs w:val="20"/>
          <w:lang w:eastAsia="cs-CZ"/>
        </w:rPr>
        <w:t>“ nebo jednotlivě „</w:t>
      </w:r>
      <w:r w:rsidRPr="00284B04">
        <w:rPr>
          <w:rFonts w:ascii="Arial" w:hAnsi="Arial" w:cs="Arial"/>
          <w:b/>
          <w:sz w:val="20"/>
          <w:szCs w:val="20"/>
          <w:lang w:eastAsia="cs-CZ"/>
        </w:rPr>
        <w:t>Smluvní strana</w:t>
      </w:r>
      <w:r w:rsidRPr="00284B04">
        <w:rPr>
          <w:rFonts w:ascii="Arial" w:hAnsi="Arial" w:cs="Arial"/>
          <w:sz w:val="20"/>
          <w:szCs w:val="20"/>
          <w:lang w:eastAsia="cs-CZ"/>
        </w:rPr>
        <w:t>“)</w:t>
      </w:r>
    </w:p>
    <w:p w14:paraId="2E89A2D3" w14:textId="77777777" w:rsidR="00E45E70" w:rsidRPr="00284B04" w:rsidRDefault="00E45E70" w:rsidP="00E26071">
      <w:pPr>
        <w:widowControl w:val="0"/>
        <w:tabs>
          <w:tab w:val="left" w:pos="2268"/>
        </w:tabs>
        <w:jc w:val="both"/>
        <w:rPr>
          <w:rFonts w:ascii="Arial" w:hAnsi="Arial" w:cs="Arial"/>
          <w:sz w:val="20"/>
          <w:szCs w:val="20"/>
        </w:rPr>
      </w:pPr>
    </w:p>
    <w:p w14:paraId="71384141" w14:textId="77777777" w:rsidR="001576D0" w:rsidRPr="00284B04" w:rsidRDefault="001576D0" w:rsidP="001576D0">
      <w:pPr>
        <w:widowControl w:val="0"/>
        <w:tabs>
          <w:tab w:val="left" w:pos="2268"/>
        </w:tabs>
        <w:jc w:val="both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se dohodl</w:t>
      </w:r>
      <w:r w:rsidR="00F54C04" w:rsidRPr="00284B04">
        <w:rPr>
          <w:rFonts w:ascii="Arial" w:hAnsi="Arial" w:cs="Arial"/>
          <w:sz w:val="20"/>
          <w:szCs w:val="20"/>
        </w:rPr>
        <w:t>y</w:t>
      </w:r>
      <w:r w:rsidRPr="00284B04">
        <w:rPr>
          <w:rFonts w:ascii="Arial" w:hAnsi="Arial" w:cs="Arial"/>
          <w:sz w:val="20"/>
          <w:szCs w:val="20"/>
        </w:rPr>
        <w:t xml:space="preserve"> na následujících ustanoveních:</w:t>
      </w:r>
    </w:p>
    <w:p w14:paraId="1171CED1" w14:textId="77777777" w:rsidR="004B6D15" w:rsidRPr="00284B04" w:rsidRDefault="004B6D15" w:rsidP="000C1E31">
      <w:pPr>
        <w:keepNext/>
        <w:widowControl w:val="0"/>
        <w:tabs>
          <w:tab w:val="left" w:pos="2268"/>
        </w:tabs>
        <w:jc w:val="center"/>
        <w:rPr>
          <w:rFonts w:ascii="Arial" w:hAnsi="Arial" w:cs="Arial"/>
          <w:b/>
          <w:sz w:val="20"/>
          <w:szCs w:val="20"/>
        </w:rPr>
      </w:pPr>
    </w:p>
    <w:p w14:paraId="6B3BD58D" w14:textId="77777777" w:rsidR="004C6451" w:rsidRDefault="004C6451" w:rsidP="000C1E31">
      <w:pPr>
        <w:keepNext/>
        <w:widowControl w:val="0"/>
        <w:tabs>
          <w:tab w:val="left" w:pos="2268"/>
        </w:tabs>
        <w:jc w:val="center"/>
        <w:rPr>
          <w:rFonts w:ascii="Arial" w:hAnsi="Arial" w:cs="Arial"/>
          <w:b/>
          <w:sz w:val="20"/>
          <w:szCs w:val="20"/>
        </w:rPr>
      </w:pPr>
    </w:p>
    <w:p w14:paraId="162C5B31" w14:textId="45550F61" w:rsidR="00E26071" w:rsidRPr="00284B04" w:rsidRDefault="00E26071" w:rsidP="000C1E31">
      <w:pPr>
        <w:keepNext/>
        <w:widowControl w:val="0"/>
        <w:tabs>
          <w:tab w:val="left" w:pos="2268"/>
        </w:tabs>
        <w:jc w:val="center"/>
        <w:rPr>
          <w:rFonts w:ascii="Arial" w:hAnsi="Arial" w:cs="Arial"/>
          <w:b/>
          <w:sz w:val="20"/>
          <w:szCs w:val="20"/>
        </w:rPr>
      </w:pPr>
      <w:r w:rsidRPr="00284B04">
        <w:rPr>
          <w:rFonts w:ascii="Arial" w:hAnsi="Arial" w:cs="Arial"/>
          <w:b/>
          <w:sz w:val="20"/>
          <w:szCs w:val="20"/>
        </w:rPr>
        <w:t>Článek II.</w:t>
      </w:r>
    </w:p>
    <w:p w14:paraId="3EB334F4" w14:textId="77777777" w:rsidR="00B9148F" w:rsidRPr="00284B04" w:rsidRDefault="00E26071" w:rsidP="000C1E31">
      <w:pPr>
        <w:pStyle w:val="Nadpis2"/>
        <w:numPr>
          <w:ilvl w:val="0"/>
          <w:numId w:val="0"/>
        </w:numPr>
        <w:spacing w:after="24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 xml:space="preserve">Předmět </w:t>
      </w:r>
      <w:r w:rsidR="00D27FCE" w:rsidRPr="00284B04">
        <w:rPr>
          <w:rFonts w:ascii="Arial" w:hAnsi="Arial" w:cs="Arial"/>
          <w:sz w:val="20"/>
          <w:szCs w:val="20"/>
        </w:rPr>
        <w:t>s</w:t>
      </w:r>
      <w:r w:rsidR="00467F3A" w:rsidRPr="00284B04">
        <w:rPr>
          <w:rFonts w:ascii="Arial" w:hAnsi="Arial" w:cs="Arial"/>
          <w:sz w:val="20"/>
          <w:szCs w:val="20"/>
        </w:rPr>
        <w:t>mlo</w:t>
      </w:r>
      <w:r w:rsidRPr="00284B04">
        <w:rPr>
          <w:rFonts w:ascii="Arial" w:hAnsi="Arial" w:cs="Arial"/>
          <w:sz w:val="20"/>
          <w:szCs w:val="20"/>
        </w:rPr>
        <w:t>uvy</w:t>
      </w:r>
    </w:p>
    <w:p w14:paraId="7C03396C" w14:textId="77777777" w:rsidR="002164B8" w:rsidRPr="00284B04" w:rsidRDefault="00524C50" w:rsidP="005A5632">
      <w:pPr>
        <w:pStyle w:val="Zkladntext"/>
        <w:numPr>
          <w:ilvl w:val="1"/>
          <w:numId w:val="12"/>
        </w:numPr>
        <w:tabs>
          <w:tab w:val="left" w:pos="567"/>
        </w:tabs>
        <w:spacing w:after="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Zhotovitel se touto</w:t>
      </w:r>
      <w:r w:rsidR="005C150F" w:rsidRPr="00284B04">
        <w:rPr>
          <w:rFonts w:ascii="Arial" w:hAnsi="Arial" w:cs="Arial"/>
          <w:sz w:val="20"/>
          <w:szCs w:val="20"/>
          <w:lang w:eastAsia="cs-CZ"/>
        </w:rPr>
        <w:t xml:space="preserve"> </w:t>
      </w:r>
      <w:r w:rsidR="004703B6" w:rsidRPr="00284B04">
        <w:rPr>
          <w:rFonts w:ascii="Arial" w:hAnsi="Arial" w:cs="Arial"/>
          <w:sz w:val="20"/>
          <w:szCs w:val="20"/>
          <w:lang w:eastAsia="cs-CZ"/>
        </w:rPr>
        <w:t>S</w:t>
      </w:r>
      <w:r w:rsidR="005C150F" w:rsidRPr="00284B04">
        <w:rPr>
          <w:rFonts w:ascii="Arial" w:hAnsi="Arial" w:cs="Arial"/>
          <w:sz w:val="20"/>
          <w:szCs w:val="20"/>
          <w:lang w:eastAsia="cs-CZ"/>
        </w:rPr>
        <w:t>mlouvou zavazuje provést pro O</w:t>
      </w:r>
      <w:r w:rsidRPr="00284B04">
        <w:rPr>
          <w:rFonts w:ascii="Arial" w:hAnsi="Arial" w:cs="Arial"/>
          <w:sz w:val="20"/>
          <w:szCs w:val="20"/>
          <w:lang w:eastAsia="cs-CZ"/>
        </w:rPr>
        <w:t xml:space="preserve">bjednatele na svůj náklad a nebezpečí sjednané dílo dle čl. II </w:t>
      </w:r>
      <w:r w:rsidR="00E4597C" w:rsidRPr="00284B04">
        <w:rPr>
          <w:rFonts w:ascii="Arial" w:hAnsi="Arial" w:cs="Arial"/>
          <w:sz w:val="20"/>
          <w:szCs w:val="20"/>
          <w:lang w:eastAsia="cs-CZ"/>
        </w:rPr>
        <w:t xml:space="preserve">a čl. III. </w:t>
      </w:r>
      <w:r w:rsidR="004703B6" w:rsidRPr="00284B04">
        <w:rPr>
          <w:rFonts w:ascii="Arial" w:hAnsi="Arial" w:cs="Arial"/>
          <w:sz w:val="20"/>
          <w:szCs w:val="20"/>
          <w:lang w:eastAsia="cs-CZ"/>
        </w:rPr>
        <w:t>této S</w:t>
      </w:r>
      <w:r w:rsidR="005C150F" w:rsidRPr="00284B04">
        <w:rPr>
          <w:rFonts w:ascii="Arial" w:hAnsi="Arial" w:cs="Arial"/>
          <w:sz w:val="20"/>
          <w:szCs w:val="20"/>
          <w:lang w:eastAsia="cs-CZ"/>
        </w:rPr>
        <w:t>mlouvy a O</w:t>
      </w:r>
      <w:r w:rsidRPr="00284B04">
        <w:rPr>
          <w:rFonts w:ascii="Arial" w:hAnsi="Arial" w:cs="Arial"/>
          <w:sz w:val="20"/>
          <w:szCs w:val="20"/>
          <w:lang w:eastAsia="cs-CZ"/>
        </w:rPr>
        <w:t xml:space="preserve">bjednatel se zavazuje </w:t>
      </w:r>
      <w:r w:rsidR="00C45663" w:rsidRPr="00284B04">
        <w:rPr>
          <w:rFonts w:ascii="Arial" w:hAnsi="Arial" w:cs="Arial"/>
          <w:sz w:val="20"/>
          <w:szCs w:val="20"/>
          <w:lang w:eastAsia="cs-CZ"/>
        </w:rPr>
        <w:t>dílo převzí</w:t>
      </w:r>
      <w:r w:rsidR="005C150F" w:rsidRPr="00284B04">
        <w:rPr>
          <w:rFonts w:ascii="Arial" w:hAnsi="Arial" w:cs="Arial"/>
          <w:sz w:val="20"/>
          <w:szCs w:val="20"/>
          <w:lang w:eastAsia="cs-CZ"/>
        </w:rPr>
        <w:t>t a za provedené dílo zaplatit Z</w:t>
      </w:r>
      <w:r w:rsidR="00C45663" w:rsidRPr="00284B04">
        <w:rPr>
          <w:rFonts w:ascii="Arial" w:hAnsi="Arial" w:cs="Arial"/>
          <w:sz w:val="20"/>
          <w:szCs w:val="20"/>
          <w:lang w:eastAsia="cs-CZ"/>
        </w:rPr>
        <w:t>hotoviteli cenu ve výši a za podmínek sjednaných v</w:t>
      </w:r>
      <w:r w:rsidR="004703B6" w:rsidRPr="00284B04">
        <w:rPr>
          <w:rFonts w:ascii="Arial" w:hAnsi="Arial" w:cs="Arial"/>
          <w:sz w:val="20"/>
          <w:szCs w:val="20"/>
          <w:lang w:eastAsia="cs-CZ"/>
        </w:rPr>
        <w:t> této S</w:t>
      </w:r>
      <w:r w:rsidR="00C45663" w:rsidRPr="00284B04">
        <w:rPr>
          <w:rFonts w:ascii="Arial" w:hAnsi="Arial" w:cs="Arial"/>
          <w:sz w:val="20"/>
          <w:szCs w:val="20"/>
          <w:lang w:eastAsia="cs-CZ"/>
        </w:rPr>
        <w:t>mlouvě.</w:t>
      </w:r>
    </w:p>
    <w:p w14:paraId="22BEDAB3" w14:textId="77777777" w:rsidR="009E2B13" w:rsidRPr="00284B04" w:rsidRDefault="009E2B13" w:rsidP="009E2B13">
      <w:pPr>
        <w:pStyle w:val="Zkladntext"/>
        <w:tabs>
          <w:tab w:val="left" w:pos="567"/>
        </w:tabs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</w:p>
    <w:p w14:paraId="0ED8BF40" w14:textId="4D4CDEB1" w:rsidR="00737069" w:rsidRPr="00284B04" w:rsidRDefault="004365D9" w:rsidP="005E085E">
      <w:pPr>
        <w:pStyle w:val="Zkladntext"/>
        <w:numPr>
          <w:ilvl w:val="1"/>
          <w:numId w:val="12"/>
        </w:numPr>
        <w:tabs>
          <w:tab w:val="left" w:pos="567"/>
        </w:tabs>
        <w:spacing w:after="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</w:rPr>
        <w:t>Podkladem p</w:t>
      </w:r>
      <w:r w:rsidR="004703B6" w:rsidRPr="00284B04">
        <w:rPr>
          <w:rFonts w:ascii="Arial" w:hAnsi="Arial" w:cs="Arial"/>
          <w:sz w:val="20"/>
          <w:szCs w:val="20"/>
        </w:rPr>
        <w:t>ro uzavření S</w:t>
      </w:r>
      <w:r w:rsidR="005C150F" w:rsidRPr="00284B04">
        <w:rPr>
          <w:rFonts w:ascii="Arial" w:hAnsi="Arial" w:cs="Arial"/>
          <w:sz w:val="20"/>
          <w:szCs w:val="20"/>
        </w:rPr>
        <w:t>mlouvy je nabídka Z</w:t>
      </w:r>
      <w:r w:rsidRPr="00284B04">
        <w:rPr>
          <w:rFonts w:ascii="Arial" w:hAnsi="Arial" w:cs="Arial"/>
          <w:sz w:val="20"/>
          <w:szCs w:val="20"/>
        </w:rPr>
        <w:t>hotovitele předložená na veřejnou zakázku s názvem „</w:t>
      </w:r>
      <w:r w:rsidR="00EB0682" w:rsidRPr="00284B04">
        <w:rPr>
          <w:rFonts w:ascii="Arial" w:hAnsi="Arial" w:cs="Arial"/>
          <w:b/>
          <w:sz w:val="20"/>
          <w:szCs w:val="20"/>
        </w:rPr>
        <w:t>II/112 Křelovice – propustek ev. č. 112-219P</w:t>
      </w:r>
      <w:r w:rsidRPr="00284B04">
        <w:rPr>
          <w:rFonts w:ascii="Arial" w:hAnsi="Arial" w:cs="Arial"/>
          <w:sz w:val="20"/>
          <w:szCs w:val="20"/>
        </w:rPr>
        <w:t>“ zadávanou v</w:t>
      </w:r>
      <w:r w:rsidR="000B166E" w:rsidRPr="00284B04">
        <w:rPr>
          <w:rFonts w:ascii="Arial" w:hAnsi="Arial" w:cs="Arial"/>
          <w:sz w:val="20"/>
          <w:szCs w:val="20"/>
        </w:rPr>
        <w:t>e zjednodušeném</w:t>
      </w:r>
      <w:r w:rsidR="001B3BAC" w:rsidRPr="00284B04">
        <w:rPr>
          <w:rFonts w:ascii="Arial" w:hAnsi="Arial" w:cs="Arial"/>
          <w:sz w:val="20"/>
          <w:szCs w:val="20"/>
        </w:rPr>
        <w:t xml:space="preserve"> podlimitním</w:t>
      </w:r>
      <w:r w:rsidRPr="00284B04">
        <w:rPr>
          <w:rFonts w:ascii="Arial" w:hAnsi="Arial" w:cs="Arial"/>
          <w:sz w:val="20"/>
          <w:szCs w:val="20"/>
        </w:rPr>
        <w:t xml:space="preserve"> řízení dle zákona č. 134/2016 Sb., o zadávání veřejných zakázek, v platném znění (dále jen „ZZVZ“)</w:t>
      </w:r>
      <w:r w:rsidR="00B174ED" w:rsidRPr="00284B04">
        <w:rPr>
          <w:rFonts w:ascii="Arial" w:hAnsi="Arial" w:cs="Arial"/>
          <w:sz w:val="20"/>
          <w:szCs w:val="20"/>
        </w:rPr>
        <w:t xml:space="preserve"> </w:t>
      </w:r>
      <w:r w:rsidR="00B174ED" w:rsidRPr="00284B04">
        <w:rPr>
          <w:rFonts w:ascii="Arial" w:hAnsi="Arial" w:cs="Arial"/>
          <w:sz w:val="20"/>
          <w:szCs w:val="20"/>
          <w:lang w:eastAsia="cs-CZ"/>
        </w:rPr>
        <w:t xml:space="preserve">a dále </w:t>
      </w:r>
      <w:r w:rsidR="003A4E14" w:rsidRPr="00284B04">
        <w:rPr>
          <w:rFonts w:ascii="Arial" w:hAnsi="Arial" w:cs="Arial"/>
          <w:b/>
          <w:sz w:val="20"/>
          <w:szCs w:val="20"/>
        </w:rPr>
        <w:t>Obchodní</w:t>
      </w:r>
      <w:r w:rsidR="00B174ED" w:rsidRPr="00284B04">
        <w:rPr>
          <w:rFonts w:ascii="Arial" w:hAnsi="Arial" w:cs="Arial"/>
          <w:b/>
          <w:sz w:val="20"/>
          <w:szCs w:val="20"/>
        </w:rPr>
        <w:t xml:space="preserve"> podmínk</w:t>
      </w:r>
      <w:r w:rsidR="003A4E14" w:rsidRPr="00284B04">
        <w:rPr>
          <w:rFonts w:ascii="Arial" w:hAnsi="Arial" w:cs="Arial"/>
          <w:b/>
          <w:sz w:val="20"/>
          <w:szCs w:val="20"/>
        </w:rPr>
        <w:t>y</w:t>
      </w:r>
      <w:r w:rsidR="00B174ED" w:rsidRPr="00284B04">
        <w:rPr>
          <w:rFonts w:ascii="Arial" w:hAnsi="Arial" w:cs="Arial"/>
          <w:b/>
          <w:sz w:val="20"/>
          <w:szCs w:val="20"/>
        </w:rPr>
        <w:t xml:space="preserve"> zadavatele pro veřejné zakázky na stavební práce dle § 37 odst. 1 písm. c) ZZVZ</w:t>
      </w:r>
      <w:r w:rsidR="00B174ED" w:rsidRPr="00284B04">
        <w:rPr>
          <w:rFonts w:ascii="Arial" w:hAnsi="Arial" w:cs="Arial"/>
          <w:sz w:val="20"/>
          <w:szCs w:val="20"/>
        </w:rPr>
        <w:t>,</w:t>
      </w:r>
      <w:r w:rsidR="00B174ED" w:rsidRPr="00284B04">
        <w:rPr>
          <w:rFonts w:ascii="Arial" w:hAnsi="Arial" w:cs="Arial"/>
          <w:b/>
          <w:sz w:val="20"/>
          <w:szCs w:val="20"/>
        </w:rPr>
        <w:t xml:space="preserve"> vydan</w:t>
      </w:r>
      <w:r w:rsidR="003A4E14" w:rsidRPr="00284B04">
        <w:rPr>
          <w:rFonts w:ascii="Arial" w:hAnsi="Arial" w:cs="Arial"/>
          <w:b/>
          <w:sz w:val="20"/>
          <w:szCs w:val="20"/>
        </w:rPr>
        <w:t>é</w:t>
      </w:r>
      <w:r w:rsidR="00B174ED" w:rsidRPr="00284B04">
        <w:rPr>
          <w:rFonts w:ascii="Arial" w:hAnsi="Arial" w:cs="Arial"/>
          <w:b/>
          <w:sz w:val="20"/>
          <w:szCs w:val="20"/>
        </w:rPr>
        <w:t xml:space="preserve"> dle § 1751 a násl. OZ</w:t>
      </w:r>
      <w:r w:rsidR="003A4E14" w:rsidRPr="00284B04">
        <w:rPr>
          <w:rFonts w:ascii="Arial" w:hAnsi="Arial" w:cs="Arial"/>
          <w:b/>
          <w:sz w:val="20"/>
          <w:szCs w:val="20"/>
        </w:rPr>
        <w:t>.</w:t>
      </w:r>
      <w:r w:rsidR="00B174ED" w:rsidRPr="00284B04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2C2DB2E6" w14:textId="77777777" w:rsidR="00B9148F" w:rsidRPr="00284B04" w:rsidRDefault="00B9148F" w:rsidP="00B9317B">
      <w:pPr>
        <w:keepNext/>
        <w:rPr>
          <w:rFonts w:ascii="Arial" w:hAnsi="Arial" w:cs="Arial"/>
          <w:b/>
          <w:sz w:val="20"/>
          <w:szCs w:val="20"/>
        </w:rPr>
      </w:pPr>
    </w:p>
    <w:p w14:paraId="3CA0DEE9" w14:textId="77777777" w:rsidR="004863D2" w:rsidRDefault="004863D2" w:rsidP="000C1E31">
      <w:pPr>
        <w:keepNext/>
        <w:widowControl w:val="0"/>
        <w:tabs>
          <w:tab w:val="left" w:pos="2268"/>
        </w:tabs>
        <w:jc w:val="center"/>
        <w:rPr>
          <w:rFonts w:ascii="Arial" w:hAnsi="Arial" w:cs="Arial"/>
          <w:b/>
          <w:sz w:val="20"/>
          <w:szCs w:val="20"/>
        </w:rPr>
      </w:pPr>
    </w:p>
    <w:p w14:paraId="7034E151" w14:textId="0A60BF8B" w:rsidR="00BA4C13" w:rsidRPr="00284B04" w:rsidRDefault="00BA4C13" w:rsidP="000C1E31">
      <w:pPr>
        <w:keepNext/>
        <w:widowControl w:val="0"/>
        <w:tabs>
          <w:tab w:val="left" w:pos="2268"/>
        </w:tabs>
        <w:jc w:val="center"/>
        <w:rPr>
          <w:rFonts w:ascii="Arial" w:hAnsi="Arial" w:cs="Arial"/>
          <w:b/>
          <w:sz w:val="20"/>
          <w:szCs w:val="20"/>
        </w:rPr>
      </w:pPr>
      <w:r w:rsidRPr="00284B04">
        <w:rPr>
          <w:rFonts w:ascii="Arial" w:hAnsi="Arial" w:cs="Arial"/>
          <w:b/>
          <w:sz w:val="20"/>
          <w:szCs w:val="20"/>
        </w:rPr>
        <w:t>Článek III.</w:t>
      </w:r>
    </w:p>
    <w:p w14:paraId="37B4D05F" w14:textId="77777777" w:rsidR="00BA4C13" w:rsidRPr="00284B04" w:rsidRDefault="009E2B13" w:rsidP="000C1E31">
      <w:pPr>
        <w:pStyle w:val="Nadpis2"/>
        <w:numPr>
          <w:ilvl w:val="0"/>
          <w:numId w:val="0"/>
        </w:numPr>
        <w:spacing w:after="24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Specifikace díla</w:t>
      </w:r>
    </w:p>
    <w:p w14:paraId="199291A1" w14:textId="5EA4F223" w:rsidR="00C469F5" w:rsidRDefault="006D3A9B" w:rsidP="004863D2">
      <w:pPr>
        <w:widowControl w:val="0"/>
        <w:numPr>
          <w:ilvl w:val="1"/>
          <w:numId w:val="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bCs/>
          <w:sz w:val="20"/>
          <w:szCs w:val="20"/>
          <w:lang w:eastAsia="cs-CZ"/>
        </w:rPr>
        <w:t>Předmětem této S</w:t>
      </w:r>
      <w:r w:rsidR="009E2B13" w:rsidRPr="00284B04">
        <w:rPr>
          <w:rFonts w:ascii="Arial" w:hAnsi="Arial" w:cs="Arial"/>
          <w:bCs/>
          <w:sz w:val="20"/>
          <w:szCs w:val="20"/>
          <w:lang w:eastAsia="cs-CZ"/>
        </w:rPr>
        <w:t xml:space="preserve">mlouvy je </w:t>
      </w:r>
      <w:r w:rsidR="00C469F5">
        <w:rPr>
          <w:rFonts w:ascii="Arial" w:hAnsi="Arial" w:cs="Arial"/>
          <w:sz w:val="20"/>
          <w:szCs w:val="20"/>
        </w:rPr>
        <w:t xml:space="preserve">úprava </w:t>
      </w:r>
      <w:del w:id="0" w:author="Autor">
        <w:r w:rsidR="00C469F5" w:rsidDel="003B102C">
          <w:rPr>
            <w:rFonts w:ascii="Arial" w:hAnsi="Arial" w:cs="Arial"/>
            <w:sz w:val="20"/>
            <w:szCs w:val="20"/>
          </w:rPr>
          <w:delText>hrany komunikace a úprava osvětlení stávajícího přechodu pro chodce</w:delText>
        </w:r>
      </w:del>
      <w:ins w:id="1" w:author="Autor">
        <w:r w:rsidR="003B102C">
          <w:rPr>
            <w:rFonts w:ascii="Arial" w:hAnsi="Arial" w:cs="Arial"/>
            <w:sz w:val="20"/>
            <w:szCs w:val="20"/>
          </w:rPr>
          <w:t>přidruženého parkovacího pruhu</w:t>
        </w:r>
      </w:ins>
      <w:r w:rsidR="00C469F5">
        <w:rPr>
          <w:rFonts w:ascii="Arial" w:hAnsi="Arial" w:cs="Arial"/>
          <w:sz w:val="20"/>
          <w:szCs w:val="20"/>
        </w:rPr>
        <w:t xml:space="preserve"> </w:t>
      </w:r>
      <w:r w:rsidR="00C469F5" w:rsidRPr="00284B04">
        <w:rPr>
          <w:rFonts w:ascii="Arial" w:hAnsi="Arial" w:cs="Arial"/>
          <w:sz w:val="20"/>
          <w:szCs w:val="20"/>
        </w:rPr>
        <w:t>při</w:t>
      </w:r>
      <w:r w:rsidR="00C469F5">
        <w:rPr>
          <w:rFonts w:ascii="Arial" w:hAnsi="Arial" w:cs="Arial"/>
          <w:sz w:val="20"/>
          <w:szCs w:val="20"/>
        </w:rPr>
        <w:t xml:space="preserve"> rekonstrukci</w:t>
      </w:r>
      <w:r w:rsidR="00C469F5" w:rsidRPr="00284B04">
        <w:rPr>
          <w:rFonts w:ascii="Arial" w:hAnsi="Arial" w:cs="Arial"/>
          <w:sz w:val="20"/>
          <w:szCs w:val="20"/>
        </w:rPr>
        <w:t xml:space="preserve"> komunikace II/112</w:t>
      </w:r>
      <w:r w:rsidR="00C469F5" w:rsidRPr="00C469F5">
        <w:rPr>
          <w:rFonts w:ascii="Arial" w:hAnsi="Arial" w:cs="Arial"/>
          <w:sz w:val="20"/>
          <w:szCs w:val="20"/>
        </w:rPr>
        <w:t xml:space="preserve"> </w:t>
      </w:r>
      <w:r w:rsidR="00C469F5">
        <w:rPr>
          <w:rFonts w:ascii="Arial" w:hAnsi="Arial" w:cs="Arial"/>
          <w:sz w:val="20"/>
          <w:szCs w:val="20"/>
        </w:rPr>
        <w:t xml:space="preserve">v intravilánu obce Křelovice, okres Pelhřimov, </w:t>
      </w:r>
      <w:r w:rsidR="00C469F5" w:rsidRPr="00F95F34">
        <w:rPr>
          <w:rFonts w:ascii="Arial" w:hAnsi="Arial" w:cs="Arial"/>
          <w:sz w:val="20"/>
          <w:szCs w:val="20"/>
        </w:rPr>
        <w:t xml:space="preserve">Kraj </w:t>
      </w:r>
      <w:r w:rsidR="00C469F5" w:rsidRPr="00C23203">
        <w:rPr>
          <w:rFonts w:ascii="Arial" w:hAnsi="Arial" w:cs="Arial"/>
          <w:sz w:val="20"/>
          <w:szCs w:val="20"/>
        </w:rPr>
        <w:t>Vysočina</w:t>
      </w:r>
      <w:r w:rsidR="00C469F5" w:rsidRPr="00284B04">
        <w:rPr>
          <w:rFonts w:ascii="Arial" w:hAnsi="Arial" w:cs="Arial"/>
          <w:sz w:val="20"/>
          <w:szCs w:val="20"/>
        </w:rPr>
        <w:t>.</w:t>
      </w:r>
    </w:p>
    <w:p w14:paraId="535256A6" w14:textId="482404A6" w:rsidR="00C469F5" w:rsidRDefault="00BD1C9A" w:rsidP="004863D2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Částí díla pro dalšího investora</w:t>
      </w:r>
      <w:r w:rsidR="0035565C" w:rsidRPr="00284B04">
        <w:rPr>
          <w:rFonts w:ascii="Arial" w:hAnsi="Arial" w:cs="Arial"/>
          <w:sz w:val="20"/>
          <w:szCs w:val="20"/>
        </w:rPr>
        <w:t xml:space="preserve"> </w:t>
      </w:r>
      <w:r w:rsidRPr="00284B04">
        <w:rPr>
          <w:rFonts w:ascii="Arial" w:hAnsi="Arial" w:cs="Arial"/>
          <w:sz w:val="20"/>
          <w:szCs w:val="20"/>
        </w:rPr>
        <w:t xml:space="preserve">je </w:t>
      </w:r>
      <w:del w:id="2" w:author="Autor">
        <w:r w:rsidRPr="00284B04" w:rsidDel="003B102C">
          <w:rPr>
            <w:rFonts w:ascii="Arial" w:hAnsi="Arial" w:cs="Arial"/>
            <w:sz w:val="20"/>
            <w:szCs w:val="20"/>
          </w:rPr>
          <w:delText>dále</w:delText>
        </w:r>
        <w:r w:rsidR="00C469F5" w:rsidRPr="00C469F5" w:rsidDel="003B102C">
          <w:rPr>
            <w:rFonts w:ascii="Arial" w:hAnsi="Arial" w:cs="Arial"/>
            <w:sz w:val="20"/>
            <w:szCs w:val="20"/>
          </w:rPr>
          <w:delText xml:space="preserve"> </w:delText>
        </w:r>
      </w:del>
      <w:r w:rsidR="00C469F5">
        <w:rPr>
          <w:rFonts w:ascii="Arial" w:hAnsi="Arial" w:cs="Arial"/>
          <w:sz w:val="20"/>
          <w:szCs w:val="20"/>
        </w:rPr>
        <w:t>rekonstrukce silnice II/112 v staničení km 49,</w:t>
      </w:r>
      <w:ins w:id="3" w:author="Autor">
        <w:r w:rsidR="009B7BCC">
          <w:rPr>
            <w:rFonts w:ascii="Arial" w:hAnsi="Arial" w:cs="Arial"/>
            <w:sz w:val="20"/>
            <w:szCs w:val="20"/>
          </w:rPr>
          <w:t xml:space="preserve">610 </w:t>
        </w:r>
      </w:ins>
      <w:del w:id="4" w:author="Autor">
        <w:r w:rsidR="00C469F5" w:rsidDel="009B7BCC">
          <w:rPr>
            <w:rFonts w:ascii="Arial" w:hAnsi="Arial" w:cs="Arial"/>
            <w:sz w:val="20"/>
            <w:szCs w:val="20"/>
          </w:rPr>
          <w:delText xml:space="preserve">348 </w:delText>
        </w:r>
        <w:r w:rsidR="00C469F5" w:rsidDel="003B102C">
          <w:rPr>
            <w:rFonts w:ascii="Arial" w:hAnsi="Arial" w:cs="Arial"/>
            <w:sz w:val="20"/>
            <w:szCs w:val="20"/>
          </w:rPr>
          <w:delText>90</w:delText>
        </w:r>
      </w:del>
      <w:r w:rsidR="00C469F5">
        <w:rPr>
          <w:rFonts w:ascii="Arial" w:hAnsi="Arial" w:cs="Arial"/>
          <w:sz w:val="20"/>
          <w:szCs w:val="20"/>
        </w:rPr>
        <w:t xml:space="preserve"> – 50,065 </w:t>
      </w:r>
      <w:del w:id="5" w:author="Autor">
        <w:r w:rsidR="00C469F5" w:rsidDel="003B102C">
          <w:rPr>
            <w:rFonts w:ascii="Arial" w:hAnsi="Arial" w:cs="Arial"/>
            <w:sz w:val="20"/>
            <w:szCs w:val="20"/>
          </w:rPr>
          <w:delText>60</w:delText>
        </w:r>
      </w:del>
      <w:r w:rsidR="00C469F5">
        <w:rPr>
          <w:rFonts w:ascii="Arial" w:hAnsi="Arial" w:cs="Arial"/>
          <w:sz w:val="20"/>
          <w:szCs w:val="20"/>
        </w:rPr>
        <w:t xml:space="preserve"> a propustku ev. č. </w:t>
      </w:r>
      <w:r w:rsidR="004863D2">
        <w:rPr>
          <w:rFonts w:ascii="Arial" w:hAnsi="Arial" w:cs="Arial"/>
          <w:sz w:val="20"/>
          <w:szCs w:val="20"/>
        </w:rPr>
        <w:t>112-219P</w:t>
      </w:r>
      <w:del w:id="6" w:author="Autor">
        <w:r w:rsidR="004863D2" w:rsidDel="00376C9E">
          <w:rPr>
            <w:rFonts w:ascii="Arial" w:hAnsi="Arial" w:cs="Arial"/>
            <w:sz w:val="20"/>
            <w:szCs w:val="20"/>
          </w:rPr>
          <w:delText xml:space="preserve"> v staničení km 49,348</w:delText>
        </w:r>
      </w:del>
      <w:r w:rsidR="004863D2">
        <w:rPr>
          <w:rFonts w:ascii="Arial" w:hAnsi="Arial" w:cs="Arial"/>
          <w:sz w:val="20"/>
          <w:szCs w:val="20"/>
        </w:rPr>
        <w:t>.</w:t>
      </w:r>
    </w:p>
    <w:p w14:paraId="192E60E8" w14:textId="77777777" w:rsidR="004863D2" w:rsidRPr="00284B04" w:rsidRDefault="004863D2" w:rsidP="004863D2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19FD69A" w14:textId="3CF4853B" w:rsidR="00BD1C9A" w:rsidRPr="00284B04" w:rsidRDefault="00A56906" w:rsidP="00291097">
      <w:pPr>
        <w:widowControl w:val="0"/>
        <w:numPr>
          <w:ilvl w:val="1"/>
          <w:numId w:val="3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120"/>
        <w:ind w:left="0" w:firstLine="0"/>
        <w:jc w:val="both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284B04">
        <w:rPr>
          <w:rFonts w:ascii="Arial" w:hAnsi="Arial" w:cs="Arial"/>
          <w:bCs/>
          <w:sz w:val="20"/>
          <w:szCs w:val="20"/>
          <w:lang w:eastAsia="cs-CZ"/>
        </w:rPr>
        <w:t>Předmětem díla je provedení všech činností, prací a dodávek obsažených v </w:t>
      </w:r>
      <w:r w:rsidR="000C1E31" w:rsidRPr="00284B04">
        <w:rPr>
          <w:rFonts w:ascii="Arial" w:hAnsi="Arial" w:cs="Arial"/>
          <w:bCs/>
          <w:sz w:val="20"/>
          <w:szCs w:val="20"/>
          <w:lang w:eastAsia="cs-CZ"/>
        </w:rPr>
        <w:t>projektové dokumentaci pro prová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>d</w:t>
      </w:r>
      <w:r w:rsidR="000C1E31" w:rsidRPr="00284B04">
        <w:rPr>
          <w:rFonts w:ascii="Arial" w:hAnsi="Arial" w:cs="Arial"/>
          <w:bCs/>
          <w:sz w:val="20"/>
          <w:szCs w:val="20"/>
          <w:lang w:eastAsia="cs-CZ"/>
        </w:rPr>
        <w:t>ě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>ní stavby s názvem „</w:t>
      </w:r>
      <w:r w:rsidR="00AB66B6" w:rsidRPr="00AB66B6">
        <w:rPr>
          <w:rFonts w:ascii="Arial" w:hAnsi="Arial" w:cs="Arial"/>
          <w:b/>
          <w:sz w:val="20"/>
          <w:szCs w:val="20"/>
        </w:rPr>
        <w:t>II/112 Křelovice – propustek ev.</w:t>
      </w:r>
      <w:r w:rsidR="00AB66B6">
        <w:rPr>
          <w:rFonts w:ascii="Arial" w:hAnsi="Arial" w:cs="Arial"/>
          <w:b/>
          <w:sz w:val="20"/>
          <w:szCs w:val="20"/>
        </w:rPr>
        <w:t xml:space="preserve"> </w:t>
      </w:r>
      <w:r w:rsidR="00AB66B6" w:rsidRPr="00AB66B6">
        <w:rPr>
          <w:rFonts w:ascii="Arial" w:hAnsi="Arial" w:cs="Arial"/>
          <w:b/>
          <w:sz w:val="20"/>
          <w:szCs w:val="20"/>
        </w:rPr>
        <w:t>č. 112-219P</w:t>
      </w:r>
      <w:r w:rsidR="00AB66B6" w:rsidRPr="00CB097B">
        <w:rPr>
          <w:rFonts w:ascii="Arial" w:hAnsi="Arial" w:cs="Arial"/>
          <w:sz w:val="20"/>
          <w:szCs w:val="20"/>
        </w:rPr>
        <w:t xml:space="preserve">“ (dále projektová dokumentace), kterou vypracovala společnost DIPONT s.r.o., </w:t>
      </w:r>
      <w:r w:rsidR="00AB66B6" w:rsidRPr="00CB097B">
        <w:rPr>
          <w:rFonts w:ascii="Arial" w:hAnsi="Arial" w:cs="Arial"/>
          <w:color w:val="333333"/>
          <w:sz w:val="20"/>
          <w:szCs w:val="20"/>
          <w:shd w:val="clear" w:color="auto" w:fill="FFFFFF"/>
        </w:rPr>
        <w:t>Klíšská 1432/18, 400 01 Ústí nad Labem</w:t>
      </w:r>
      <w:r w:rsidR="00AB66B6" w:rsidRPr="00CB097B">
        <w:rPr>
          <w:rFonts w:ascii="Arial" w:hAnsi="Arial" w:cs="Arial"/>
          <w:sz w:val="20"/>
          <w:szCs w:val="20"/>
        </w:rPr>
        <w:t>, IČO: 28693094, zodpovědný projektant Ing. Jan Rosík, autorizovaný</w:t>
      </w:r>
      <w:r w:rsidR="00AB66B6" w:rsidRPr="00F95F34">
        <w:rPr>
          <w:rFonts w:ascii="Arial" w:hAnsi="Arial" w:cs="Arial"/>
          <w:sz w:val="20"/>
          <w:szCs w:val="20"/>
        </w:rPr>
        <w:t xml:space="preserve"> inženýr pro</w:t>
      </w:r>
      <w:r w:rsidR="00AB66B6">
        <w:rPr>
          <w:rFonts w:ascii="Arial" w:hAnsi="Arial" w:cs="Arial"/>
          <w:sz w:val="20"/>
          <w:szCs w:val="20"/>
        </w:rPr>
        <w:t xml:space="preserve"> dopravní stavby, ČKAIT č. 1302425</w:t>
      </w:r>
      <w:r w:rsidR="005E085E" w:rsidRPr="00284B04">
        <w:rPr>
          <w:rFonts w:ascii="Arial" w:hAnsi="Arial" w:cs="Arial"/>
          <w:sz w:val="20"/>
          <w:szCs w:val="20"/>
        </w:rPr>
        <w:t xml:space="preserve">, </w:t>
      </w:r>
      <w:r w:rsidR="00B25883" w:rsidRPr="00284B04">
        <w:rPr>
          <w:rFonts w:ascii="Arial" w:hAnsi="Arial" w:cs="Arial"/>
          <w:bCs/>
          <w:sz w:val="20"/>
          <w:szCs w:val="20"/>
          <w:lang w:eastAsia="cs-CZ"/>
        </w:rPr>
        <w:t>v soupise stavebních prací, dodávek a služeb s výkazem výměr k této projektové dokumentaci</w:t>
      </w:r>
      <w:r w:rsidR="00BD1C9A" w:rsidRPr="00284B04">
        <w:rPr>
          <w:rFonts w:ascii="Arial" w:hAnsi="Arial" w:cs="Arial"/>
          <w:bCs/>
          <w:sz w:val="20"/>
          <w:szCs w:val="20"/>
          <w:lang w:eastAsia="cs-CZ"/>
        </w:rPr>
        <w:t xml:space="preserve"> v rozsahu stavebních objektů:</w:t>
      </w:r>
    </w:p>
    <w:p w14:paraId="154D74B6" w14:textId="454FACFD" w:rsidR="0029562E" w:rsidRPr="004863D2" w:rsidDel="003B102C" w:rsidRDefault="0029562E" w:rsidP="0029562E">
      <w:pPr>
        <w:pStyle w:val="Zkladntextodsazen3"/>
        <w:widowControl w:val="0"/>
        <w:ind w:left="0" w:firstLine="707"/>
        <w:rPr>
          <w:del w:id="7" w:author="Autor"/>
          <w:rFonts w:ascii="Arial" w:hAnsi="Arial" w:cs="Arial"/>
          <w:bCs/>
          <w:sz w:val="20"/>
          <w:szCs w:val="20"/>
        </w:rPr>
      </w:pPr>
      <w:del w:id="8" w:author="Autor">
        <w:r w:rsidRPr="0029562E" w:rsidDel="003B102C">
          <w:rPr>
            <w:rFonts w:ascii="Arial" w:hAnsi="Arial" w:cs="Arial"/>
            <w:sz w:val="20"/>
            <w:szCs w:val="20"/>
          </w:rPr>
          <w:delText xml:space="preserve">SO </w:delText>
        </w:r>
        <w:r w:rsidR="004863D2" w:rsidDel="003B102C">
          <w:rPr>
            <w:rFonts w:ascii="Arial" w:hAnsi="Arial" w:cs="Arial"/>
            <w:bCs/>
            <w:sz w:val="20"/>
            <w:szCs w:val="20"/>
          </w:rPr>
          <w:delText>102</w:delText>
        </w:r>
        <w:r w:rsidRPr="0029562E" w:rsidDel="003B102C">
          <w:rPr>
            <w:rFonts w:ascii="Arial" w:hAnsi="Arial" w:cs="Arial"/>
            <w:bCs/>
            <w:sz w:val="20"/>
            <w:szCs w:val="20"/>
          </w:rPr>
          <w:tab/>
        </w:r>
        <w:r w:rsidR="004863D2" w:rsidDel="003B102C">
          <w:rPr>
            <w:rFonts w:ascii="Arial" w:hAnsi="Arial" w:cs="Arial"/>
            <w:bCs/>
            <w:sz w:val="20"/>
            <w:szCs w:val="20"/>
          </w:rPr>
          <w:tab/>
        </w:r>
        <w:r w:rsidR="004863D2" w:rsidRPr="004863D2" w:rsidDel="003B102C">
          <w:rPr>
            <w:rFonts w:ascii="Arial" w:hAnsi="Arial" w:cs="Arial"/>
            <w:bCs/>
            <w:sz w:val="20"/>
            <w:szCs w:val="20"/>
          </w:rPr>
          <w:delText>Úpravy hrany komunikace</w:delText>
        </w:r>
      </w:del>
    </w:p>
    <w:p w14:paraId="03778FCF" w14:textId="77777777" w:rsidR="003B102C" w:rsidRDefault="0029562E" w:rsidP="0029562E">
      <w:pPr>
        <w:pStyle w:val="Zkladntextodsazen3"/>
        <w:widowControl w:val="0"/>
        <w:ind w:left="0" w:firstLine="707"/>
        <w:rPr>
          <w:ins w:id="9" w:author="Autor"/>
          <w:rFonts w:ascii="Arial" w:hAnsi="Arial" w:cs="Arial"/>
          <w:bCs/>
          <w:sz w:val="20"/>
          <w:szCs w:val="20"/>
        </w:rPr>
      </w:pPr>
      <w:del w:id="10" w:author="Autor">
        <w:r w:rsidRPr="0029562E" w:rsidDel="003B102C">
          <w:rPr>
            <w:rFonts w:ascii="Arial" w:hAnsi="Arial" w:cs="Arial"/>
            <w:bCs/>
            <w:sz w:val="20"/>
            <w:szCs w:val="20"/>
          </w:rPr>
          <w:delText xml:space="preserve">SO </w:delText>
        </w:r>
        <w:r w:rsidR="004863D2" w:rsidDel="003B102C">
          <w:rPr>
            <w:rFonts w:ascii="Arial" w:hAnsi="Arial" w:cs="Arial"/>
            <w:bCs/>
            <w:sz w:val="20"/>
            <w:szCs w:val="20"/>
          </w:rPr>
          <w:delText>441</w:delText>
        </w:r>
        <w:r w:rsidRPr="0029562E" w:rsidDel="003B102C">
          <w:rPr>
            <w:rFonts w:ascii="Arial" w:hAnsi="Arial" w:cs="Arial"/>
            <w:bCs/>
            <w:sz w:val="20"/>
            <w:szCs w:val="20"/>
          </w:rPr>
          <w:tab/>
        </w:r>
        <w:r w:rsidRPr="0029562E" w:rsidDel="003B102C">
          <w:rPr>
            <w:rFonts w:ascii="Arial" w:hAnsi="Arial" w:cs="Arial"/>
            <w:bCs/>
            <w:sz w:val="20"/>
            <w:szCs w:val="20"/>
          </w:rPr>
          <w:tab/>
        </w:r>
        <w:r w:rsidR="004863D2" w:rsidRPr="004863D2" w:rsidDel="003B102C">
          <w:rPr>
            <w:rFonts w:ascii="Arial" w:hAnsi="Arial" w:cs="Arial"/>
            <w:bCs/>
            <w:sz w:val="20"/>
            <w:szCs w:val="20"/>
          </w:rPr>
          <w:delText>Úprava osv</w:delText>
        </w:r>
        <w:r w:rsidR="004863D2" w:rsidRPr="004863D2" w:rsidDel="003B102C">
          <w:rPr>
            <w:rFonts w:ascii="Arial" w:hAnsi="Arial" w:cs="Arial" w:hint="eastAsia"/>
            <w:bCs/>
            <w:sz w:val="20"/>
            <w:szCs w:val="20"/>
          </w:rPr>
          <w:delText>ě</w:delText>
        </w:r>
        <w:r w:rsidR="004863D2" w:rsidRPr="004863D2" w:rsidDel="003B102C">
          <w:rPr>
            <w:rFonts w:ascii="Arial" w:hAnsi="Arial" w:cs="Arial"/>
            <w:bCs/>
            <w:sz w:val="20"/>
            <w:szCs w:val="20"/>
          </w:rPr>
          <w:delText>tlení stávajícího p</w:delText>
        </w:r>
        <w:r w:rsidR="004863D2" w:rsidRPr="004863D2" w:rsidDel="003B102C">
          <w:rPr>
            <w:rFonts w:ascii="Arial" w:hAnsi="Arial" w:cs="Arial" w:hint="eastAsia"/>
            <w:bCs/>
            <w:sz w:val="20"/>
            <w:szCs w:val="20"/>
          </w:rPr>
          <w:delText>ř</w:delText>
        </w:r>
        <w:r w:rsidR="004863D2" w:rsidRPr="004863D2" w:rsidDel="003B102C">
          <w:rPr>
            <w:rFonts w:ascii="Arial" w:hAnsi="Arial" w:cs="Arial"/>
            <w:bCs/>
            <w:sz w:val="20"/>
            <w:szCs w:val="20"/>
          </w:rPr>
          <w:delText>echodu</w:delText>
        </w:r>
      </w:del>
    </w:p>
    <w:p w14:paraId="406F6405" w14:textId="77777777" w:rsidR="003B102C" w:rsidRPr="003B102C" w:rsidRDefault="003B102C">
      <w:pPr>
        <w:pStyle w:val="Zkladntextodsazen3"/>
        <w:widowControl w:val="0"/>
        <w:ind w:firstLine="424"/>
        <w:rPr>
          <w:ins w:id="11" w:author="Autor"/>
          <w:rFonts w:ascii="Arial" w:hAnsi="Arial" w:cs="Arial"/>
          <w:bCs/>
          <w:sz w:val="20"/>
          <w:szCs w:val="20"/>
          <w:rPrChange w:id="12" w:author="Autor">
            <w:rPr>
              <w:ins w:id="13" w:author="Autor"/>
              <w:rFonts w:ascii="Arial" w:hAnsi="Arial" w:cs="Arial"/>
              <w:b/>
              <w:bCs/>
              <w:sz w:val="20"/>
              <w:szCs w:val="20"/>
            </w:rPr>
          </w:rPrChange>
        </w:rPr>
        <w:pPrChange w:id="14" w:author="Autor">
          <w:pPr>
            <w:pStyle w:val="Zkladntextodsazen3"/>
            <w:widowControl w:val="0"/>
            <w:ind w:left="709" w:firstLine="707"/>
          </w:pPr>
        </w:pPrChange>
      </w:pPr>
      <w:ins w:id="15" w:author="Autor">
        <w:r w:rsidRPr="003B102C">
          <w:rPr>
            <w:rFonts w:ascii="Arial" w:hAnsi="Arial" w:cs="Arial"/>
            <w:bCs/>
            <w:sz w:val="20"/>
            <w:szCs w:val="20"/>
            <w:rPrChange w:id="16" w:author="Autor">
              <w:rPr>
                <w:rFonts w:ascii="Arial" w:hAnsi="Arial" w:cs="Arial"/>
                <w:b/>
                <w:bCs/>
                <w:sz w:val="20"/>
                <w:szCs w:val="20"/>
              </w:rPr>
            </w:rPrChange>
          </w:rPr>
          <w:t>SO 101.2.1</w:t>
        </w:r>
        <w:r w:rsidRPr="003B102C">
          <w:rPr>
            <w:rFonts w:ascii="Arial" w:hAnsi="Arial" w:cs="Arial"/>
            <w:bCs/>
            <w:sz w:val="20"/>
            <w:szCs w:val="20"/>
            <w:rPrChange w:id="17" w:author="Autor">
              <w:rPr>
                <w:rFonts w:ascii="Arial" w:hAnsi="Arial" w:cs="Arial"/>
                <w:b/>
                <w:bCs/>
                <w:sz w:val="20"/>
                <w:szCs w:val="20"/>
              </w:rPr>
            </w:rPrChange>
          </w:rPr>
          <w:tab/>
          <w:t>Úprava silnice II/112 – Obec Křelovice – I. etapa</w:t>
        </w:r>
      </w:ins>
    </w:p>
    <w:p w14:paraId="57831D84" w14:textId="6205616D" w:rsidR="0029562E" w:rsidRPr="0029562E" w:rsidRDefault="0029562E" w:rsidP="0029562E">
      <w:pPr>
        <w:pStyle w:val="Zkladntextodsazen3"/>
        <w:widowControl w:val="0"/>
        <w:ind w:left="0" w:firstLine="707"/>
        <w:rPr>
          <w:rFonts w:ascii="Arial" w:hAnsi="Arial" w:cs="Arial"/>
          <w:bCs/>
          <w:sz w:val="20"/>
          <w:szCs w:val="20"/>
        </w:rPr>
      </w:pPr>
      <w:r w:rsidRPr="0029562E">
        <w:rPr>
          <w:rFonts w:ascii="Arial" w:hAnsi="Arial" w:cs="Arial"/>
          <w:bCs/>
          <w:sz w:val="20"/>
          <w:szCs w:val="20"/>
        </w:rPr>
        <w:t xml:space="preserve"> </w:t>
      </w:r>
    </w:p>
    <w:p w14:paraId="7DC33E86" w14:textId="7A0F26EE" w:rsidR="008936DF" w:rsidRPr="00284B04" w:rsidRDefault="00B25883" w:rsidP="004863D2">
      <w:pPr>
        <w:pStyle w:val="Zkladntextodsazen3"/>
        <w:tabs>
          <w:tab w:val="left" w:pos="2410"/>
        </w:tabs>
        <w:spacing w:after="0"/>
        <w:ind w:left="284"/>
        <w:rPr>
          <w:rFonts w:ascii="Arial" w:hAnsi="Arial" w:cs="Arial"/>
          <w:bCs/>
          <w:sz w:val="20"/>
          <w:szCs w:val="20"/>
          <w:lang w:eastAsia="cs-CZ"/>
        </w:rPr>
      </w:pPr>
      <w:r w:rsidRPr="00284B04">
        <w:rPr>
          <w:rFonts w:ascii="Arial" w:hAnsi="Arial" w:cs="Arial"/>
          <w:bCs/>
          <w:sz w:val="20"/>
          <w:szCs w:val="20"/>
          <w:lang w:eastAsia="cs-CZ"/>
        </w:rPr>
        <w:t>kter</w:t>
      </w:r>
      <w:r w:rsidR="00893142" w:rsidRPr="00284B04">
        <w:rPr>
          <w:rFonts w:ascii="Arial" w:hAnsi="Arial" w:cs="Arial"/>
          <w:bCs/>
          <w:sz w:val="20"/>
          <w:szCs w:val="20"/>
          <w:lang w:eastAsia="cs-CZ"/>
        </w:rPr>
        <w:t>ý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 xml:space="preserve"> tvoří příloh</w:t>
      </w:r>
      <w:r w:rsidR="00893142" w:rsidRPr="00284B04">
        <w:rPr>
          <w:rFonts w:ascii="Arial" w:hAnsi="Arial" w:cs="Arial"/>
          <w:bCs/>
          <w:sz w:val="20"/>
          <w:szCs w:val="20"/>
          <w:lang w:eastAsia="cs-CZ"/>
        </w:rPr>
        <w:t>u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 xml:space="preserve"> této Smlouvy</w:t>
      </w:r>
      <w:r w:rsidR="00971300" w:rsidRPr="00284B04">
        <w:rPr>
          <w:rFonts w:ascii="Arial" w:hAnsi="Arial" w:cs="Arial"/>
          <w:bCs/>
          <w:sz w:val="20"/>
          <w:szCs w:val="20"/>
          <w:lang w:eastAsia="cs-CZ"/>
        </w:rPr>
        <w:t>.</w:t>
      </w:r>
    </w:p>
    <w:p w14:paraId="46428A79" w14:textId="77777777" w:rsidR="00451D29" w:rsidRPr="00284B04" w:rsidRDefault="00451D29" w:rsidP="00451D2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iCs/>
          <w:sz w:val="20"/>
          <w:szCs w:val="20"/>
          <w:lang w:eastAsia="cs-CZ"/>
        </w:rPr>
      </w:pPr>
    </w:p>
    <w:p w14:paraId="01C71E1A" w14:textId="77777777" w:rsidR="00184FE3" w:rsidRPr="00284B04" w:rsidRDefault="00A943E5" w:rsidP="005A5632">
      <w:pPr>
        <w:widowControl w:val="0"/>
        <w:numPr>
          <w:ilvl w:val="1"/>
          <w:numId w:val="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  <w:r w:rsidRPr="00284B04">
        <w:rPr>
          <w:rFonts w:ascii="Arial" w:hAnsi="Arial" w:cs="Arial"/>
          <w:bCs/>
          <w:sz w:val="20"/>
          <w:szCs w:val="20"/>
          <w:lang w:eastAsia="cs-CZ"/>
        </w:rPr>
        <w:t>P</w:t>
      </w:r>
      <w:r w:rsidR="00184FE3" w:rsidRPr="00284B04">
        <w:rPr>
          <w:rFonts w:ascii="Arial" w:hAnsi="Arial" w:cs="Arial"/>
          <w:bCs/>
          <w:sz w:val="20"/>
          <w:szCs w:val="20"/>
          <w:lang w:eastAsia="cs-CZ"/>
        </w:rPr>
        <w:t xml:space="preserve">ředmětem díla je provedení všech činností, prací, dodávek a služeb obsažených </w:t>
      </w:r>
      <w:r w:rsidR="00D65D5C" w:rsidRPr="00284B04">
        <w:rPr>
          <w:rFonts w:ascii="Arial" w:hAnsi="Arial" w:cs="Arial"/>
          <w:bCs/>
          <w:sz w:val="20"/>
          <w:szCs w:val="20"/>
          <w:lang w:eastAsia="cs-CZ"/>
        </w:rPr>
        <w:t>v nabídce Z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 xml:space="preserve">hotovitele, která byla podána na základě zadávacích podmínek obsahujících zejména </w:t>
      </w:r>
      <w:r w:rsidR="00184FE3" w:rsidRPr="00284B04">
        <w:rPr>
          <w:rFonts w:ascii="Arial" w:hAnsi="Arial" w:cs="Arial"/>
          <w:bCs/>
          <w:sz w:val="20"/>
          <w:szCs w:val="20"/>
          <w:lang w:eastAsia="cs-CZ"/>
        </w:rPr>
        <w:t>projektov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>ou dokumentaci pro prov</w:t>
      </w:r>
      <w:r w:rsidR="005A5632" w:rsidRPr="00284B04">
        <w:rPr>
          <w:rFonts w:ascii="Arial" w:hAnsi="Arial" w:cs="Arial"/>
          <w:bCs/>
          <w:sz w:val="20"/>
          <w:szCs w:val="20"/>
          <w:lang w:eastAsia="cs-CZ"/>
        </w:rPr>
        <w:t>á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>d</w:t>
      </w:r>
      <w:r w:rsidR="005A5632" w:rsidRPr="00284B04">
        <w:rPr>
          <w:rFonts w:ascii="Arial" w:hAnsi="Arial" w:cs="Arial"/>
          <w:bCs/>
          <w:sz w:val="20"/>
          <w:szCs w:val="20"/>
          <w:lang w:eastAsia="cs-CZ"/>
        </w:rPr>
        <w:t>ě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>ní stavby, dále soupis prací, dodávek a služeb s výkazem výměr</w:t>
      </w:r>
      <w:r w:rsidR="00184FE3" w:rsidRPr="00284B04">
        <w:rPr>
          <w:rFonts w:ascii="Arial" w:hAnsi="Arial" w:cs="Arial"/>
          <w:bCs/>
          <w:sz w:val="20"/>
          <w:szCs w:val="20"/>
          <w:lang w:eastAsia="cs-CZ"/>
        </w:rPr>
        <w:t>, a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 xml:space="preserve"> dále </w:t>
      </w:r>
      <w:r w:rsidR="00184FE3" w:rsidRPr="00284B04">
        <w:rPr>
          <w:rFonts w:ascii="Arial" w:hAnsi="Arial" w:cs="Arial"/>
          <w:bCs/>
          <w:sz w:val="20"/>
          <w:szCs w:val="20"/>
          <w:lang w:eastAsia="cs-CZ"/>
        </w:rPr>
        <w:t>obchodní podmínk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>y</w:t>
      </w:r>
      <w:r w:rsidR="00184FE3" w:rsidRPr="00284B04">
        <w:rPr>
          <w:rFonts w:ascii="Arial" w:hAnsi="Arial" w:cs="Arial"/>
          <w:bCs/>
          <w:sz w:val="20"/>
          <w:szCs w:val="20"/>
          <w:lang w:eastAsia="cs-CZ"/>
        </w:rPr>
        <w:t>,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 xml:space="preserve"> jež jsou nedílnou součástí této smlouvy</w:t>
      </w:r>
      <w:r w:rsidR="00184FE3" w:rsidRPr="00284B04">
        <w:rPr>
          <w:rFonts w:ascii="Arial" w:hAnsi="Arial" w:cs="Arial"/>
          <w:bCs/>
          <w:sz w:val="20"/>
          <w:szCs w:val="20"/>
          <w:lang w:eastAsia="cs-CZ"/>
        </w:rPr>
        <w:t>. Předmětem díla jsou rovněž činnosti, práce a dodávky, které nejsou v dokumentech uvedených v tomto článku s</w:t>
      </w:r>
      <w:r w:rsidR="006D3A9B" w:rsidRPr="00284B04">
        <w:rPr>
          <w:rFonts w:ascii="Arial" w:hAnsi="Arial" w:cs="Arial"/>
          <w:bCs/>
          <w:sz w:val="20"/>
          <w:szCs w:val="20"/>
          <w:lang w:eastAsia="cs-CZ"/>
        </w:rPr>
        <w:t>mlouvy obsaženy, ale o kterých Z</w:t>
      </w:r>
      <w:r w:rsidR="00184FE3" w:rsidRPr="00284B04">
        <w:rPr>
          <w:rFonts w:ascii="Arial" w:hAnsi="Arial" w:cs="Arial"/>
          <w:bCs/>
          <w:sz w:val="20"/>
          <w:szCs w:val="20"/>
          <w:lang w:eastAsia="cs-CZ"/>
        </w:rPr>
        <w:t>hotovitel věděl nebo podle svých odborných znalostí vědět měl a/nebo mohl, že jsou k řádnému a kvalitnímu provedení díla dané povahy třeba.</w:t>
      </w:r>
    </w:p>
    <w:p w14:paraId="4EDA6C43" w14:textId="77777777" w:rsidR="00EA02EC" w:rsidRPr="00284B04" w:rsidRDefault="00EA02EC" w:rsidP="00EA02EC">
      <w:pPr>
        <w:pStyle w:val="Odstavecseseznamem"/>
        <w:rPr>
          <w:rFonts w:ascii="Arial" w:hAnsi="Arial" w:cs="Arial"/>
          <w:bCs/>
          <w:sz w:val="20"/>
          <w:szCs w:val="20"/>
          <w:lang w:eastAsia="cs-CZ"/>
        </w:rPr>
      </w:pPr>
    </w:p>
    <w:p w14:paraId="2C78359D" w14:textId="77777777" w:rsidR="00EA02EC" w:rsidRPr="00284B04" w:rsidRDefault="00EA02EC" w:rsidP="005A5632">
      <w:pPr>
        <w:widowControl w:val="0"/>
        <w:numPr>
          <w:ilvl w:val="1"/>
          <w:numId w:val="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284B04">
        <w:rPr>
          <w:rFonts w:ascii="Arial" w:hAnsi="Arial" w:cs="Arial"/>
          <w:bCs/>
          <w:sz w:val="20"/>
          <w:szCs w:val="20"/>
          <w:lang w:eastAsia="cs-CZ"/>
        </w:rPr>
        <w:t>Při realizaci díla budou použity pouze</w:t>
      </w:r>
      <w:r w:rsidR="00A943E5" w:rsidRPr="00284B04">
        <w:rPr>
          <w:rFonts w:ascii="Arial" w:hAnsi="Arial" w:cs="Arial"/>
          <w:bCs/>
          <w:sz w:val="20"/>
          <w:szCs w:val="20"/>
          <w:lang w:eastAsia="cs-CZ"/>
        </w:rPr>
        <w:t xml:space="preserve"> pracovní a technologické postupy a dále 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>výrobky a materiály, které splňují požadavky</w:t>
      </w:r>
      <w:r w:rsidR="00C34E99" w:rsidRPr="00284B04">
        <w:rPr>
          <w:rFonts w:ascii="Arial" w:hAnsi="Arial" w:cs="Arial"/>
          <w:bCs/>
          <w:sz w:val="20"/>
          <w:szCs w:val="20"/>
          <w:lang w:eastAsia="cs-CZ"/>
        </w:rPr>
        <w:t xml:space="preserve"> stavebního zákona</w:t>
      </w:r>
      <w:r w:rsidR="00A943E5" w:rsidRPr="00284B04">
        <w:rPr>
          <w:rFonts w:ascii="Arial" w:hAnsi="Arial" w:cs="Arial"/>
          <w:bCs/>
          <w:sz w:val="20"/>
          <w:szCs w:val="20"/>
          <w:lang w:eastAsia="cs-CZ"/>
        </w:rPr>
        <w:t xml:space="preserve"> a dalších právních předpisů upravujících jakost provedených stavebních prací</w:t>
      </w:r>
      <w:r w:rsidR="00C34E99" w:rsidRPr="00284B04">
        <w:rPr>
          <w:rFonts w:ascii="Arial" w:hAnsi="Arial" w:cs="Arial"/>
          <w:bCs/>
          <w:sz w:val="20"/>
          <w:szCs w:val="20"/>
          <w:lang w:eastAsia="cs-CZ"/>
        </w:rPr>
        <w:t>. Dodávky budou dokladovány k přejímacímu řízení potřebnými platnými certifikáty a prohlášením o shodě.</w:t>
      </w:r>
      <w:r w:rsidR="00A943E5" w:rsidRPr="00284B04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</w:p>
    <w:p w14:paraId="1AAD8867" w14:textId="77777777" w:rsidR="005A3CA2" w:rsidRPr="00284B04" w:rsidRDefault="005A3CA2" w:rsidP="005A3CA2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eastAsia="cs-CZ"/>
        </w:rPr>
      </w:pPr>
    </w:p>
    <w:p w14:paraId="0E568C05" w14:textId="77777777" w:rsidR="00C34E99" w:rsidRPr="00284B04" w:rsidRDefault="00C34E99" w:rsidP="005A5632">
      <w:pPr>
        <w:widowControl w:val="0"/>
        <w:numPr>
          <w:ilvl w:val="1"/>
          <w:numId w:val="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284B04">
        <w:rPr>
          <w:rFonts w:ascii="Arial" w:hAnsi="Arial" w:cs="Arial"/>
          <w:bCs/>
          <w:sz w:val="20"/>
          <w:szCs w:val="20"/>
          <w:lang w:eastAsia="cs-CZ"/>
        </w:rPr>
        <w:t>Všechny povrchy, konstrukce, venkovní plochy apod. poškozené v důsledku stavební činnosti bu</w:t>
      </w:r>
      <w:r w:rsidR="003D6E6E" w:rsidRPr="00284B04">
        <w:rPr>
          <w:rFonts w:ascii="Arial" w:hAnsi="Arial" w:cs="Arial"/>
          <w:bCs/>
          <w:sz w:val="20"/>
          <w:szCs w:val="20"/>
          <w:lang w:eastAsia="cs-CZ"/>
        </w:rPr>
        <w:t>dou po provedení prací uvedeny Z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 xml:space="preserve">hotovitelem do původního </w:t>
      </w:r>
      <w:r w:rsidR="003D6E6E" w:rsidRPr="00284B04">
        <w:rPr>
          <w:rFonts w:ascii="Arial" w:hAnsi="Arial" w:cs="Arial"/>
          <w:bCs/>
          <w:sz w:val="20"/>
          <w:szCs w:val="20"/>
          <w:lang w:eastAsia="cs-CZ"/>
        </w:rPr>
        <w:t>stavu, v případě zničení budou Z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>hotovitelem nahrazeny novými.</w:t>
      </w:r>
    </w:p>
    <w:p w14:paraId="294662ED" w14:textId="77777777" w:rsidR="00B9148F" w:rsidRPr="00284B04" w:rsidRDefault="00B9148F" w:rsidP="006C7E17">
      <w:pPr>
        <w:tabs>
          <w:tab w:val="num" w:pos="709"/>
        </w:tabs>
        <w:suppressAutoHyphens w:val="0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Cs/>
          <w:sz w:val="20"/>
          <w:szCs w:val="20"/>
        </w:rPr>
      </w:pPr>
    </w:p>
    <w:p w14:paraId="437FA354" w14:textId="77777777" w:rsidR="00284B04" w:rsidRDefault="00284B04" w:rsidP="000C1E31">
      <w:pPr>
        <w:keepNext/>
        <w:widowControl w:val="0"/>
        <w:tabs>
          <w:tab w:val="left" w:pos="2268"/>
        </w:tabs>
        <w:jc w:val="center"/>
        <w:rPr>
          <w:rFonts w:ascii="Arial" w:hAnsi="Arial" w:cs="Arial"/>
          <w:b/>
          <w:sz w:val="20"/>
          <w:szCs w:val="20"/>
        </w:rPr>
      </w:pPr>
    </w:p>
    <w:p w14:paraId="0C4DE00A" w14:textId="726FBBAC" w:rsidR="003F1103" w:rsidRPr="00284B04" w:rsidRDefault="0035697D" w:rsidP="000C1E31">
      <w:pPr>
        <w:keepNext/>
        <w:widowControl w:val="0"/>
        <w:tabs>
          <w:tab w:val="left" w:pos="2268"/>
        </w:tabs>
        <w:jc w:val="center"/>
        <w:rPr>
          <w:rFonts w:ascii="Arial" w:hAnsi="Arial" w:cs="Arial"/>
          <w:b/>
          <w:sz w:val="20"/>
          <w:szCs w:val="20"/>
        </w:rPr>
      </w:pPr>
      <w:r w:rsidRPr="00284B04">
        <w:rPr>
          <w:rFonts w:ascii="Arial" w:hAnsi="Arial" w:cs="Arial"/>
          <w:b/>
          <w:sz w:val="20"/>
          <w:szCs w:val="20"/>
        </w:rPr>
        <w:t>Článek IV.</w:t>
      </w:r>
    </w:p>
    <w:p w14:paraId="22988D1E" w14:textId="77777777" w:rsidR="00B9148F" w:rsidRPr="00284B04" w:rsidRDefault="002E36D9" w:rsidP="000C1E31">
      <w:pPr>
        <w:pStyle w:val="Nadpis2"/>
        <w:numPr>
          <w:ilvl w:val="0"/>
          <w:numId w:val="0"/>
        </w:numPr>
        <w:spacing w:after="24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Doba plnění</w:t>
      </w:r>
    </w:p>
    <w:p w14:paraId="516A7530" w14:textId="77777777" w:rsidR="0097387A" w:rsidRPr="00284B04" w:rsidRDefault="002E36D9" w:rsidP="00190768">
      <w:pPr>
        <w:pStyle w:val="Zkladntextodsazen2"/>
        <w:numPr>
          <w:ilvl w:val="1"/>
          <w:numId w:val="4"/>
        </w:numPr>
        <w:tabs>
          <w:tab w:val="left" w:pos="567"/>
        </w:tabs>
        <w:spacing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284B04">
        <w:rPr>
          <w:rFonts w:ascii="Arial" w:hAnsi="Arial" w:cs="Arial"/>
          <w:snapToGrid w:val="0"/>
          <w:sz w:val="20"/>
          <w:szCs w:val="20"/>
          <w:lang w:val="cs-CZ"/>
        </w:rPr>
        <w:t xml:space="preserve">Zhotovitel se zavazuje řádně a včas provést </w:t>
      </w:r>
      <w:r w:rsidR="0097387A" w:rsidRPr="00284B04">
        <w:rPr>
          <w:rFonts w:ascii="Arial" w:hAnsi="Arial" w:cs="Arial"/>
          <w:snapToGrid w:val="0"/>
          <w:sz w:val="20"/>
          <w:szCs w:val="20"/>
          <w:lang w:val="cs-CZ"/>
        </w:rPr>
        <w:t>dílo v těchto termínech plnění:</w:t>
      </w:r>
    </w:p>
    <w:p w14:paraId="7C1EA29A" w14:textId="1919E8AD" w:rsidR="0097387A" w:rsidRPr="00284B04" w:rsidRDefault="0097387A" w:rsidP="005A5632">
      <w:pPr>
        <w:widowControl w:val="0"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zahájení realizace stavby</w:t>
      </w:r>
      <w:r w:rsidR="00DE39B0" w:rsidRPr="00284B04">
        <w:rPr>
          <w:rFonts w:ascii="Arial" w:hAnsi="Arial" w:cs="Arial"/>
          <w:sz w:val="20"/>
          <w:szCs w:val="20"/>
          <w:lang w:eastAsia="cs-CZ"/>
        </w:rPr>
        <w:t xml:space="preserve">: </w:t>
      </w:r>
      <w:r w:rsidRPr="00284B04">
        <w:rPr>
          <w:rFonts w:ascii="Arial" w:hAnsi="Arial" w:cs="Arial"/>
          <w:b/>
          <w:sz w:val="20"/>
          <w:szCs w:val="20"/>
          <w:lang w:eastAsia="cs-CZ"/>
        </w:rPr>
        <w:t>dnem předání a převzetí staveniště</w:t>
      </w:r>
      <w:r w:rsidRPr="00284B04">
        <w:rPr>
          <w:rFonts w:ascii="Arial" w:hAnsi="Arial" w:cs="Arial"/>
          <w:sz w:val="20"/>
          <w:szCs w:val="20"/>
          <w:lang w:eastAsia="cs-CZ"/>
        </w:rPr>
        <w:t xml:space="preserve"> </w:t>
      </w:r>
      <w:ins w:id="18" w:author="Autor">
        <w:r w:rsidR="003B102C" w:rsidRPr="003B102C">
          <w:rPr>
            <w:rFonts w:ascii="Arial" w:hAnsi="Arial" w:cs="Arial"/>
            <w:b/>
            <w:sz w:val="20"/>
            <w:szCs w:val="20"/>
            <w:lang w:eastAsia="cs-CZ"/>
            <w:rPrChange w:id="19" w:author="Autor">
              <w:rPr>
                <w:rFonts w:ascii="Arial" w:hAnsi="Arial" w:cs="Arial"/>
                <w:sz w:val="20"/>
                <w:szCs w:val="20"/>
                <w:lang w:eastAsia="cs-CZ"/>
              </w:rPr>
            </w:rPrChange>
          </w:rPr>
          <w:t>k </w:t>
        </w:r>
        <w:r w:rsidR="003B102C" w:rsidRPr="003B102C">
          <w:rPr>
            <w:rFonts w:ascii="Arial" w:hAnsi="Arial" w:cs="Arial"/>
            <w:b/>
            <w:sz w:val="20"/>
            <w:szCs w:val="20"/>
            <w:highlight w:val="yellow"/>
            <w:lang w:eastAsia="cs-CZ"/>
            <w:rPrChange w:id="20" w:author="Autor">
              <w:rPr>
                <w:rFonts w:ascii="Arial" w:hAnsi="Arial" w:cs="Arial"/>
                <w:sz w:val="20"/>
                <w:szCs w:val="20"/>
                <w:lang w:eastAsia="cs-CZ"/>
              </w:rPr>
            </w:rPrChange>
          </w:rPr>
          <w:t>20. 03. 2023</w:t>
        </w:r>
      </w:ins>
    </w:p>
    <w:p w14:paraId="3E50EAED" w14:textId="28E0D399" w:rsidR="002705B6" w:rsidRPr="00284B04" w:rsidRDefault="002705B6" w:rsidP="002705B6">
      <w:pPr>
        <w:widowControl w:val="0"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 xml:space="preserve">uvedení celé stavby do užívání ve smyslu čl. XII. obchodních podmínek (dále i „OP“): </w:t>
      </w:r>
      <w:del w:id="21" w:author="Autor">
        <w:r w:rsidRPr="00284B04" w:rsidDel="009B7BCC">
          <w:rPr>
            <w:rFonts w:ascii="Arial" w:hAnsi="Arial" w:cs="Arial"/>
            <w:b/>
            <w:sz w:val="20"/>
            <w:szCs w:val="20"/>
            <w:lang w:eastAsia="cs-CZ"/>
          </w:rPr>
          <w:delText xml:space="preserve">do </w:delText>
        </w:r>
        <w:r w:rsidR="0029562E" w:rsidDel="003B102C">
          <w:rPr>
            <w:rFonts w:ascii="Arial" w:hAnsi="Arial" w:cs="Arial"/>
            <w:b/>
            <w:sz w:val="20"/>
            <w:szCs w:val="20"/>
            <w:lang w:eastAsia="cs-CZ"/>
          </w:rPr>
          <w:delText xml:space="preserve">5,5 </w:delText>
        </w:r>
        <w:r w:rsidR="001432C5" w:rsidRPr="00284B04" w:rsidDel="003B102C">
          <w:rPr>
            <w:rFonts w:ascii="Arial" w:hAnsi="Arial" w:cs="Arial"/>
            <w:b/>
            <w:sz w:val="20"/>
            <w:szCs w:val="20"/>
            <w:lang w:eastAsia="cs-CZ"/>
          </w:rPr>
          <w:delText>měsíců</w:delText>
        </w:r>
        <w:r w:rsidRPr="00284B04" w:rsidDel="003B102C">
          <w:rPr>
            <w:rFonts w:ascii="Arial" w:hAnsi="Arial" w:cs="Arial"/>
            <w:sz w:val="20"/>
            <w:szCs w:val="20"/>
            <w:lang w:eastAsia="cs-CZ"/>
          </w:rPr>
          <w:delText xml:space="preserve"> od předání a převzetí staveniště</w:delText>
        </w:r>
      </w:del>
      <w:ins w:id="22" w:author="Autor">
        <w:r w:rsidR="003B102C">
          <w:rPr>
            <w:rFonts w:ascii="Arial" w:hAnsi="Arial" w:cs="Arial"/>
            <w:sz w:val="20"/>
            <w:szCs w:val="20"/>
            <w:lang w:eastAsia="cs-CZ"/>
          </w:rPr>
          <w:t xml:space="preserve"> </w:t>
        </w:r>
        <w:r w:rsidR="009B7BCC">
          <w:rPr>
            <w:rFonts w:ascii="Arial" w:hAnsi="Arial" w:cs="Arial"/>
            <w:sz w:val="20"/>
            <w:szCs w:val="20"/>
            <w:lang w:eastAsia="cs-CZ"/>
          </w:rPr>
          <w:t xml:space="preserve">do </w:t>
        </w:r>
        <w:r w:rsidR="003B102C" w:rsidRPr="003B102C">
          <w:rPr>
            <w:rFonts w:ascii="Arial" w:hAnsi="Arial" w:cs="Arial"/>
            <w:b/>
            <w:sz w:val="20"/>
            <w:szCs w:val="20"/>
            <w:highlight w:val="yellow"/>
            <w:lang w:eastAsia="cs-CZ"/>
            <w:rPrChange w:id="23" w:author="Autor">
              <w:rPr>
                <w:rFonts w:ascii="Arial" w:hAnsi="Arial" w:cs="Arial"/>
                <w:b/>
                <w:sz w:val="20"/>
                <w:szCs w:val="20"/>
                <w:lang w:eastAsia="cs-CZ"/>
              </w:rPr>
            </w:rPrChange>
          </w:rPr>
          <w:t>17. 07. 2023</w:t>
        </w:r>
      </w:ins>
      <w:r w:rsidRPr="00284B04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6CC243B0" w14:textId="15B9206C" w:rsidR="00B84202" w:rsidRPr="00284B04" w:rsidDel="003B102C" w:rsidRDefault="00885F11" w:rsidP="00B84202">
      <w:pPr>
        <w:pStyle w:val="Odstavecseseznamem"/>
        <w:overflowPunct w:val="0"/>
        <w:autoSpaceDE w:val="0"/>
        <w:autoSpaceDN w:val="0"/>
        <w:spacing w:after="120"/>
        <w:ind w:left="928"/>
        <w:jc w:val="both"/>
        <w:textAlignment w:val="baseline"/>
        <w:rPr>
          <w:del w:id="24" w:author="Autor"/>
          <w:rFonts w:ascii="Arial" w:hAnsi="Arial" w:cs="Arial"/>
          <w:b/>
          <w:sz w:val="20"/>
          <w:szCs w:val="20"/>
          <w:lang w:eastAsia="cs-CZ"/>
        </w:rPr>
      </w:pPr>
      <w:del w:id="25" w:author="Autor">
        <w:r w:rsidRPr="00284B04" w:rsidDel="003B102C">
          <w:rPr>
            <w:rFonts w:ascii="Arial" w:hAnsi="Arial" w:cs="Arial"/>
            <w:b/>
            <w:sz w:val="20"/>
            <w:szCs w:val="20"/>
            <w:lang w:eastAsia="cs-CZ"/>
          </w:rPr>
          <w:delText xml:space="preserve">Pokud takto vypočtený termín přesáhne datum 31. 10. 2021, pak se jako rozhodný a závazný určuje termín plnění do 31. 10. 2021. </w:delText>
        </w:r>
      </w:del>
    </w:p>
    <w:p w14:paraId="41515F0A" w14:textId="5BD9B748" w:rsidR="002705B6" w:rsidRPr="00284B04" w:rsidRDefault="002705B6" w:rsidP="00D8247A">
      <w:pPr>
        <w:widowControl w:val="0"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 xml:space="preserve">dokončení díla vč. předání kompletní dokladové části Objednateli: </w:t>
      </w:r>
      <w:r w:rsidRPr="00284B04">
        <w:rPr>
          <w:rFonts w:ascii="Arial" w:hAnsi="Arial" w:cs="Arial"/>
          <w:b/>
          <w:sz w:val="20"/>
          <w:szCs w:val="20"/>
          <w:lang w:eastAsia="cs-CZ"/>
        </w:rPr>
        <w:t xml:space="preserve">do </w:t>
      </w:r>
      <w:r w:rsidR="001432C5" w:rsidRPr="00284B04">
        <w:rPr>
          <w:rFonts w:ascii="Arial" w:hAnsi="Arial" w:cs="Arial"/>
          <w:b/>
          <w:sz w:val="20"/>
          <w:szCs w:val="20"/>
          <w:lang w:eastAsia="cs-CZ"/>
        </w:rPr>
        <w:t>1 měsíce</w:t>
      </w:r>
      <w:r w:rsidRPr="00284B04">
        <w:rPr>
          <w:rFonts w:ascii="Arial" w:hAnsi="Arial" w:cs="Arial"/>
          <w:sz w:val="20"/>
          <w:szCs w:val="20"/>
          <w:lang w:eastAsia="cs-CZ"/>
        </w:rPr>
        <w:t xml:space="preserve"> od uvedení celé stavby do užívání dle bodu b)</w:t>
      </w:r>
      <w:r w:rsidR="00175923">
        <w:rPr>
          <w:rFonts w:ascii="Arial" w:hAnsi="Arial" w:cs="Arial"/>
          <w:sz w:val="20"/>
          <w:szCs w:val="20"/>
          <w:lang w:eastAsia="cs-CZ"/>
        </w:rPr>
        <w:t>,</w:t>
      </w:r>
      <w:r w:rsidRPr="00284B04">
        <w:rPr>
          <w:rFonts w:ascii="Arial" w:hAnsi="Arial" w:cs="Arial"/>
          <w:sz w:val="20"/>
          <w:szCs w:val="20"/>
          <w:lang w:eastAsia="cs-CZ"/>
        </w:rPr>
        <w:t xml:space="preserve"> (vyjma geometrického plánu)</w:t>
      </w:r>
    </w:p>
    <w:p w14:paraId="0B694D76" w14:textId="38B38683" w:rsidR="00B0313A" w:rsidRPr="001F3284" w:rsidRDefault="00B0313A" w:rsidP="00B0313A">
      <w:pPr>
        <w:widowControl w:val="0"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spacing w:after="240"/>
        <w:jc w:val="both"/>
        <w:textAlignment w:val="baseline"/>
        <w:rPr>
          <w:rFonts w:ascii="Arial" w:hAnsi="Arial" w:cs="Arial"/>
          <w:snapToGrid w:val="0"/>
          <w:sz w:val="20"/>
          <w:szCs w:val="20"/>
          <w:lang w:eastAsia="cs-CZ"/>
        </w:rPr>
      </w:pPr>
      <w:r w:rsidRPr="001F3284">
        <w:rPr>
          <w:rFonts w:ascii="Arial" w:hAnsi="Arial" w:cs="Arial"/>
          <w:snapToGrid w:val="0"/>
          <w:sz w:val="20"/>
          <w:szCs w:val="20"/>
          <w:lang w:eastAsia="cs-CZ"/>
        </w:rPr>
        <w:t xml:space="preserve">předání a převzetí ověřeného geometrického plánu: </w:t>
      </w:r>
      <w:r w:rsidRPr="001F3284">
        <w:rPr>
          <w:rFonts w:ascii="Arial" w:hAnsi="Arial" w:cs="Arial"/>
          <w:b/>
          <w:snapToGrid w:val="0"/>
          <w:sz w:val="20"/>
          <w:szCs w:val="20"/>
          <w:lang w:eastAsia="cs-CZ"/>
        </w:rPr>
        <w:t>do 3 měsíců</w:t>
      </w:r>
      <w:r w:rsidRPr="001F3284">
        <w:rPr>
          <w:rFonts w:ascii="Arial" w:hAnsi="Arial" w:cs="Arial"/>
          <w:snapToGrid w:val="0"/>
          <w:sz w:val="20"/>
          <w:szCs w:val="20"/>
          <w:lang w:eastAsia="cs-CZ"/>
        </w:rPr>
        <w:t xml:space="preserve"> od uvedení celé stavby do užívání dle bodu b).</w:t>
      </w:r>
    </w:p>
    <w:p w14:paraId="4B50199F" w14:textId="77777777" w:rsidR="00293CA4" w:rsidRPr="00284B04" w:rsidRDefault="00293CA4" w:rsidP="00CA283F">
      <w:pPr>
        <w:pStyle w:val="Zkladntextodsazen2"/>
        <w:numPr>
          <w:ilvl w:val="1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</w:rPr>
        <w:lastRenderedPageBreak/>
        <w:t xml:space="preserve">Zhotovitel je povinen realizovat práce dle </w:t>
      </w:r>
      <w:r w:rsidRPr="00284B04">
        <w:rPr>
          <w:rFonts w:ascii="Arial" w:hAnsi="Arial" w:cs="Arial"/>
          <w:sz w:val="20"/>
          <w:szCs w:val="20"/>
          <w:lang w:val="cs-CZ"/>
        </w:rPr>
        <w:t xml:space="preserve">předem odsouhlaseného </w:t>
      </w:r>
      <w:r w:rsidRPr="00284B04">
        <w:rPr>
          <w:rFonts w:ascii="Arial" w:hAnsi="Arial" w:cs="Arial"/>
          <w:sz w:val="20"/>
          <w:szCs w:val="20"/>
        </w:rPr>
        <w:t xml:space="preserve">Časového plánu (dále jen harmonogram) realizace díla. Zhotovitel se při realizaci díla zavazuje respektovat termíny dokončení jednotlivých částí díla dle tohoto časového plánu. </w:t>
      </w:r>
    </w:p>
    <w:p w14:paraId="5AF3D8DA" w14:textId="77777777" w:rsidR="00293CA4" w:rsidRPr="00284B04" w:rsidRDefault="00293CA4" w:rsidP="00293CA4">
      <w:pPr>
        <w:pStyle w:val="Zkladntextodsazen2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  <w:lang w:eastAsia="cs-CZ"/>
        </w:rPr>
      </w:pPr>
    </w:p>
    <w:p w14:paraId="57D31935" w14:textId="77777777" w:rsidR="00CA283F" w:rsidRPr="00284B04" w:rsidRDefault="00A44BD8" w:rsidP="00293CA4">
      <w:pPr>
        <w:pStyle w:val="Zkladntextodsazen2"/>
        <w:numPr>
          <w:ilvl w:val="1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val="cs-CZ" w:eastAsia="cs-CZ"/>
        </w:rPr>
        <w:t xml:space="preserve">Smluvní strany se odlišně od OP dohodly, že </w:t>
      </w:r>
      <w:r w:rsidR="00CA283F" w:rsidRPr="00284B04">
        <w:rPr>
          <w:rFonts w:ascii="Arial" w:hAnsi="Arial" w:cs="Arial"/>
          <w:sz w:val="20"/>
          <w:szCs w:val="20"/>
          <w:lang w:eastAsia="cs-CZ"/>
        </w:rPr>
        <w:t xml:space="preserve">Harmonogram realizace díla </w:t>
      </w:r>
      <w:r w:rsidR="00293CA4" w:rsidRPr="00284B04">
        <w:rPr>
          <w:rFonts w:ascii="Arial" w:hAnsi="Arial" w:cs="Arial"/>
          <w:b/>
          <w:sz w:val="20"/>
          <w:szCs w:val="20"/>
          <w:lang w:val="cs-CZ" w:eastAsia="cs-CZ"/>
        </w:rPr>
        <w:t>ne</w:t>
      </w:r>
      <w:r w:rsidR="00CA283F" w:rsidRPr="00284B04">
        <w:rPr>
          <w:rFonts w:ascii="Arial" w:hAnsi="Arial" w:cs="Arial"/>
          <w:b/>
          <w:sz w:val="20"/>
          <w:szCs w:val="20"/>
          <w:lang w:eastAsia="cs-CZ"/>
        </w:rPr>
        <w:t>tvoří</w:t>
      </w:r>
      <w:r w:rsidR="00CA283F" w:rsidRPr="00284B04">
        <w:rPr>
          <w:rFonts w:ascii="Arial" w:hAnsi="Arial" w:cs="Arial"/>
          <w:sz w:val="20"/>
          <w:szCs w:val="20"/>
          <w:lang w:eastAsia="cs-CZ"/>
        </w:rPr>
        <w:t xml:space="preserve"> přílohu smlouvy</w:t>
      </w:r>
      <w:r w:rsidR="00293CA4" w:rsidRPr="00284B04">
        <w:rPr>
          <w:rFonts w:ascii="Arial" w:hAnsi="Arial" w:cs="Arial"/>
          <w:sz w:val="20"/>
          <w:szCs w:val="20"/>
          <w:lang w:val="cs-CZ" w:eastAsia="cs-CZ"/>
        </w:rPr>
        <w:t>, musí být však předem odsouhlasen zástupcem Objednatele nejpozději při předání staveniště. Harmonogram</w:t>
      </w:r>
      <w:r w:rsidR="00CA283F" w:rsidRPr="00284B04">
        <w:rPr>
          <w:rFonts w:ascii="Arial" w:hAnsi="Arial" w:cs="Arial"/>
          <w:sz w:val="20"/>
          <w:szCs w:val="20"/>
          <w:lang w:eastAsia="cs-CZ"/>
        </w:rPr>
        <w:t xml:space="preserve"> je členěn po týdnech, včetně finančního plnění po měsících a jsou v něm vyznačeny dílčí termíny realizace díla, které jsou pro Zhotovitele závazné. Dílčí termíny budou navrženy a vyznačeny jako důležité a rozhodující termíny stavební připravenosti a dílčího dokončování prací tak, aby jejich průběžné plnění bylo zárukou řádného průběhu stavby. Harmonogram realizace díla může zpracovat Zhotovitel ve vlastní formě tabulky a grafu tak, aby byl přehledný, průkazný a mohl sloužit Objednateli k průběžné kontrole postupu, případně řešení problémů plnění apod. Zhotovitel se při realizaci díla zavazuje respektovat dílčí termíny realizace díla a termíny dokončení jednotlivých částí díla dle tohoto harmonogramu. </w:t>
      </w:r>
    </w:p>
    <w:p w14:paraId="587AE350" w14:textId="77777777" w:rsidR="0097387A" w:rsidRPr="00284B04" w:rsidRDefault="0097387A" w:rsidP="001B3BAC">
      <w:pPr>
        <w:pStyle w:val="Zkladntextodsazen2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  <w:lang w:val="cs-CZ"/>
        </w:rPr>
      </w:pPr>
    </w:p>
    <w:p w14:paraId="7D6F64D3" w14:textId="4B1D1877" w:rsidR="0097387A" w:rsidRPr="00284B04" w:rsidRDefault="0097387A" w:rsidP="005A5632">
      <w:pPr>
        <w:pStyle w:val="Zkladntextodsazen2"/>
        <w:numPr>
          <w:ilvl w:val="1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 xml:space="preserve">Objednatel je povinen předat a Zhotovitel převzít staveniště (nebo jeho ucelenou část) v termínu </w:t>
      </w:r>
      <w:del w:id="26" w:author="Autor">
        <w:r w:rsidRPr="00284B04" w:rsidDel="003B102C">
          <w:rPr>
            <w:rFonts w:ascii="Arial" w:hAnsi="Arial" w:cs="Arial"/>
            <w:sz w:val="20"/>
            <w:szCs w:val="20"/>
            <w:lang w:eastAsia="cs-CZ"/>
          </w:rPr>
          <w:delText xml:space="preserve">do </w:delText>
        </w:r>
        <w:r w:rsidRPr="00284B04" w:rsidDel="003B102C">
          <w:rPr>
            <w:rFonts w:ascii="Arial" w:hAnsi="Arial" w:cs="Arial"/>
            <w:b/>
            <w:sz w:val="20"/>
            <w:szCs w:val="20"/>
            <w:lang w:eastAsia="cs-CZ"/>
          </w:rPr>
          <w:delText>15 kalendářních dnů</w:delText>
        </w:r>
        <w:r w:rsidRPr="00284B04" w:rsidDel="003B102C">
          <w:rPr>
            <w:rFonts w:ascii="Arial" w:hAnsi="Arial" w:cs="Arial"/>
            <w:sz w:val="20"/>
            <w:szCs w:val="20"/>
            <w:lang w:eastAsia="cs-CZ"/>
          </w:rPr>
          <w:delText xml:space="preserve"> </w:delText>
        </w:r>
        <w:r w:rsidRPr="00284B04" w:rsidDel="003B102C">
          <w:rPr>
            <w:rFonts w:ascii="Arial" w:hAnsi="Arial" w:cs="Arial"/>
            <w:b/>
            <w:sz w:val="20"/>
            <w:szCs w:val="20"/>
            <w:lang w:eastAsia="cs-CZ"/>
          </w:rPr>
          <w:delText>ode</w:delText>
        </w:r>
        <w:r w:rsidRPr="00284B04" w:rsidDel="003B102C">
          <w:rPr>
            <w:rFonts w:ascii="Arial" w:hAnsi="Arial" w:cs="Arial"/>
            <w:sz w:val="20"/>
            <w:szCs w:val="20"/>
            <w:lang w:eastAsia="cs-CZ"/>
          </w:rPr>
          <w:delText xml:space="preserve"> </w:delText>
        </w:r>
        <w:r w:rsidRPr="00284B04" w:rsidDel="003B102C">
          <w:rPr>
            <w:rFonts w:ascii="Arial" w:hAnsi="Arial" w:cs="Arial"/>
            <w:b/>
            <w:sz w:val="20"/>
            <w:szCs w:val="20"/>
            <w:lang w:eastAsia="cs-CZ"/>
          </w:rPr>
          <w:delText>dne účinnosti této Smlouvy</w:delText>
        </w:r>
      </w:del>
      <w:ins w:id="27" w:author="Autor">
        <w:r w:rsidR="00ED49E4">
          <w:rPr>
            <w:rFonts w:ascii="Arial" w:hAnsi="Arial" w:cs="Arial"/>
            <w:sz w:val="20"/>
            <w:szCs w:val="20"/>
            <w:lang w:val="cs-CZ" w:eastAsia="cs-CZ"/>
          </w:rPr>
          <w:t xml:space="preserve">určeném </w:t>
        </w:r>
        <w:r w:rsidR="00ED49E4" w:rsidRPr="00137500">
          <w:rPr>
            <w:rFonts w:ascii="Arial" w:hAnsi="Arial" w:cs="Arial"/>
            <w:b/>
            <w:sz w:val="20"/>
            <w:szCs w:val="20"/>
            <w:lang w:val="cs-CZ" w:eastAsia="cs-CZ"/>
            <w:rPrChange w:id="28" w:author="Autor">
              <w:rPr>
                <w:rFonts w:ascii="Arial" w:hAnsi="Arial" w:cs="Arial"/>
                <w:sz w:val="20"/>
                <w:szCs w:val="20"/>
                <w:lang w:val="cs-CZ" w:eastAsia="cs-CZ"/>
              </w:rPr>
            </w:rPrChange>
          </w:rPr>
          <w:t>v odst. 4.1. písm. a)</w:t>
        </w:r>
        <w:r w:rsidR="00ED49E4">
          <w:rPr>
            <w:rFonts w:ascii="Arial" w:hAnsi="Arial" w:cs="Arial"/>
            <w:sz w:val="20"/>
            <w:szCs w:val="20"/>
            <w:lang w:val="cs-CZ" w:eastAsia="cs-CZ"/>
          </w:rPr>
          <w:t xml:space="preserve"> této smlouvy</w:t>
        </w:r>
      </w:ins>
      <w:r w:rsidRPr="00284B04">
        <w:rPr>
          <w:rFonts w:ascii="Arial" w:hAnsi="Arial" w:cs="Arial"/>
          <w:sz w:val="20"/>
          <w:szCs w:val="20"/>
          <w:lang w:eastAsia="cs-CZ"/>
        </w:rPr>
        <w:t>, včetně volného přístupu k jednotlivým objektům tak, aby Zhotovitel mohl zahájit práce a plynule v nich pokračovat</w:t>
      </w:r>
      <w:r w:rsidR="0062393F" w:rsidRPr="00284B04">
        <w:rPr>
          <w:rFonts w:ascii="Arial" w:hAnsi="Arial" w:cs="Arial"/>
          <w:sz w:val="20"/>
          <w:szCs w:val="20"/>
          <w:lang w:val="cs-CZ" w:eastAsia="cs-CZ"/>
        </w:rPr>
        <w:t>.</w:t>
      </w:r>
    </w:p>
    <w:p w14:paraId="357C0104" w14:textId="77777777" w:rsidR="004A620B" w:rsidRPr="00284B04" w:rsidRDefault="004A620B" w:rsidP="004A620B">
      <w:pPr>
        <w:pStyle w:val="Zkladntextodsazen2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  <w:lang w:val="cs-CZ"/>
        </w:rPr>
      </w:pPr>
    </w:p>
    <w:p w14:paraId="713FD4C9" w14:textId="77777777" w:rsidR="004A620B" w:rsidRPr="00284B04" w:rsidRDefault="004A620B" w:rsidP="005A5632">
      <w:pPr>
        <w:pStyle w:val="Zkladntextodsazen2"/>
        <w:numPr>
          <w:ilvl w:val="1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284B04">
        <w:rPr>
          <w:rFonts w:ascii="Arial" w:hAnsi="Arial" w:cs="Arial"/>
          <w:snapToGrid w:val="0"/>
          <w:sz w:val="20"/>
          <w:szCs w:val="20"/>
          <w:lang w:eastAsia="cs-CZ"/>
        </w:rPr>
        <w:t xml:space="preserve">Pokud Zhotovitel nezahájí realizaci díla </w:t>
      </w:r>
      <w:r w:rsidRPr="00284B04">
        <w:rPr>
          <w:rFonts w:ascii="Arial" w:hAnsi="Arial" w:cs="Arial"/>
          <w:b/>
          <w:snapToGrid w:val="0"/>
          <w:sz w:val="20"/>
          <w:szCs w:val="20"/>
          <w:lang w:eastAsia="cs-CZ"/>
        </w:rPr>
        <w:t>do 15 kalendářních dnů</w:t>
      </w:r>
      <w:r w:rsidRPr="00284B04">
        <w:rPr>
          <w:rFonts w:ascii="Arial" w:hAnsi="Arial" w:cs="Arial"/>
          <w:snapToGrid w:val="0"/>
          <w:sz w:val="20"/>
          <w:szCs w:val="20"/>
          <w:lang w:eastAsia="cs-CZ"/>
        </w:rPr>
        <w:t xml:space="preserve"> ode dne předání a převzetí staveniště, ani v dodatečně přiměřené lhůtě stanovené Objednatelem, je Objednatel oprávněn odstoupit od této Smlouvy. Další důvody pro odstoupení od této Smlouvy jsou uvedeny v příslušné části OP. </w:t>
      </w:r>
    </w:p>
    <w:p w14:paraId="38D31729" w14:textId="77777777" w:rsidR="00B9148F" w:rsidRPr="00284B04" w:rsidRDefault="00B9148F" w:rsidP="00B9148F">
      <w:pPr>
        <w:rPr>
          <w:rFonts w:ascii="Arial" w:hAnsi="Arial" w:cs="Arial"/>
          <w:sz w:val="20"/>
          <w:szCs w:val="20"/>
        </w:rPr>
      </w:pPr>
    </w:p>
    <w:p w14:paraId="38D66FE3" w14:textId="77777777" w:rsidR="00284B04" w:rsidRDefault="00284B04" w:rsidP="00D93BF5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0"/>
          <w:szCs w:val="20"/>
        </w:rPr>
      </w:pPr>
    </w:p>
    <w:p w14:paraId="152C485A" w14:textId="4EA2063F" w:rsidR="003F1103" w:rsidRPr="00284B04" w:rsidRDefault="003F1103" w:rsidP="00D93BF5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Článek V</w:t>
      </w:r>
      <w:r w:rsidR="008946C4" w:rsidRPr="00284B04">
        <w:rPr>
          <w:rFonts w:ascii="Arial" w:hAnsi="Arial" w:cs="Arial"/>
          <w:sz w:val="20"/>
          <w:szCs w:val="20"/>
        </w:rPr>
        <w:t>.</w:t>
      </w:r>
    </w:p>
    <w:p w14:paraId="5EE070F9" w14:textId="77777777" w:rsidR="00B9148F" w:rsidRPr="00284B04" w:rsidRDefault="002E36D9" w:rsidP="000C1E31">
      <w:pPr>
        <w:pStyle w:val="Nadpis2"/>
        <w:numPr>
          <w:ilvl w:val="0"/>
          <w:numId w:val="0"/>
        </w:numPr>
        <w:spacing w:after="24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Místo provádění díla</w:t>
      </w:r>
    </w:p>
    <w:p w14:paraId="635AD6D9" w14:textId="77777777" w:rsidR="008946C4" w:rsidRPr="00284B04" w:rsidRDefault="00401E86" w:rsidP="005A5632">
      <w:pPr>
        <w:pStyle w:val="Zkladntextodsazen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 xml:space="preserve">Místo </w:t>
      </w:r>
      <w:r w:rsidR="002E36D9" w:rsidRPr="00284B04">
        <w:rPr>
          <w:rFonts w:ascii="Arial" w:hAnsi="Arial" w:cs="Arial"/>
          <w:sz w:val="20"/>
          <w:szCs w:val="20"/>
        </w:rPr>
        <w:t>provádění díla</w:t>
      </w:r>
      <w:r w:rsidRPr="00284B04">
        <w:rPr>
          <w:rFonts w:ascii="Arial" w:hAnsi="Arial" w:cs="Arial"/>
          <w:sz w:val="20"/>
          <w:szCs w:val="20"/>
        </w:rPr>
        <w:t xml:space="preserve"> jako prostor staveniště</w:t>
      </w:r>
      <w:r w:rsidR="002E36D9" w:rsidRPr="00284B04">
        <w:rPr>
          <w:rFonts w:ascii="Arial" w:hAnsi="Arial" w:cs="Arial"/>
          <w:sz w:val="20"/>
          <w:szCs w:val="20"/>
        </w:rPr>
        <w:t xml:space="preserve"> je</w:t>
      </w:r>
      <w:r w:rsidR="00E45E70" w:rsidRPr="00284B04">
        <w:rPr>
          <w:rFonts w:ascii="Arial" w:hAnsi="Arial" w:cs="Arial"/>
          <w:sz w:val="20"/>
          <w:szCs w:val="20"/>
        </w:rPr>
        <w:t xml:space="preserve"> blíže specifikováno v projektové dokumentaci</w:t>
      </w:r>
      <w:r w:rsidRPr="00284B04">
        <w:rPr>
          <w:rFonts w:ascii="Arial" w:hAnsi="Arial" w:cs="Arial"/>
          <w:sz w:val="20"/>
          <w:szCs w:val="20"/>
        </w:rPr>
        <w:t xml:space="preserve">, viz </w:t>
      </w:r>
      <w:r w:rsidR="00E45E70" w:rsidRPr="00284B04">
        <w:rPr>
          <w:rFonts w:ascii="Arial" w:hAnsi="Arial" w:cs="Arial"/>
          <w:sz w:val="20"/>
          <w:szCs w:val="20"/>
        </w:rPr>
        <w:t>odst. 3.2. smlouvy.</w:t>
      </w:r>
    </w:p>
    <w:p w14:paraId="2EF12D3B" w14:textId="77777777" w:rsidR="00B9148F" w:rsidRPr="00284B04" w:rsidRDefault="00B9148F" w:rsidP="003D3964">
      <w:pPr>
        <w:pStyle w:val="Zkladntextodsazen21"/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75610792" w14:textId="77777777" w:rsidR="003D3964" w:rsidRPr="00284B04" w:rsidRDefault="003D3964" w:rsidP="003D3964">
      <w:pPr>
        <w:pStyle w:val="Zkladntextodsazen21"/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284B04">
        <w:rPr>
          <w:rFonts w:ascii="Arial" w:hAnsi="Arial" w:cs="Arial"/>
          <w:b/>
          <w:sz w:val="20"/>
          <w:szCs w:val="20"/>
        </w:rPr>
        <w:t xml:space="preserve">Článek </w:t>
      </w:r>
      <w:r w:rsidR="00806573" w:rsidRPr="00284B04">
        <w:rPr>
          <w:rFonts w:ascii="Arial" w:hAnsi="Arial" w:cs="Arial"/>
          <w:b/>
          <w:sz w:val="20"/>
          <w:szCs w:val="20"/>
        </w:rPr>
        <w:t>V</w:t>
      </w:r>
      <w:r w:rsidR="008946C4" w:rsidRPr="00284B04">
        <w:rPr>
          <w:rFonts w:ascii="Arial" w:hAnsi="Arial" w:cs="Arial"/>
          <w:b/>
          <w:sz w:val="20"/>
          <w:szCs w:val="20"/>
        </w:rPr>
        <w:t>I.</w:t>
      </w:r>
    </w:p>
    <w:p w14:paraId="266C75C2" w14:textId="77777777" w:rsidR="00B9148F" w:rsidRPr="00284B04" w:rsidRDefault="0097347E" w:rsidP="000C1E31">
      <w:pPr>
        <w:pStyle w:val="Nadpis2"/>
        <w:numPr>
          <w:ilvl w:val="0"/>
          <w:numId w:val="0"/>
        </w:numPr>
        <w:spacing w:after="24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Cena díla</w:t>
      </w:r>
    </w:p>
    <w:p w14:paraId="29EE67EC" w14:textId="38E3E1A8" w:rsidR="00F31222" w:rsidRPr="00284B04" w:rsidRDefault="0097347E" w:rsidP="00CE75A7">
      <w:pPr>
        <w:widowControl w:val="0"/>
        <w:numPr>
          <w:ilvl w:val="1"/>
          <w:numId w:val="6"/>
        </w:numPr>
        <w:tabs>
          <w:tab w:val="left" w:pos="567"/>
        </w:tabs>
        <w:spacing w:after="240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284B04">
        <w:rPr>
          <w:rFonts w:ascii="Arial" w:hAnsi="Arial" w:cs="Arial"/>
          <w:snapToGrid w:val="0"/>
          <w:sz w:val="20"/>
          <w:szCs w:val="20"/>
        </w:rPr>
        <w:t xml:space="preserve">Celková cena díla dle této </w:t>
      </w:r>
      <w:r w:rsidR="00723485" w:rsidRPr="00284B04">
        <w:rPr>
          <w:rFonts w:ascii="Arial" w:hAnsi="Arial" w:cs="Arial"/>
          <w:snapToGrid w:val="0"/>
          <w:sz w:val="20"/>
          <w:szCs w:val="20"/>
        </w:rPr>
        <w:t>S</w:t>
      </w:r>
      <w:r w:rsidRPr="00284B04">
        <w:rPr>
          <w:rFonts w:ascii="Arial" w:hAnsi="Arial" w:cs="Arial"/>
          <w:snapToGrid w:val="0"/>
          <w:sz w:val="20"/>
          <w:szCs w:val="20"/>
        </w:rPr>
        <w:t xml:space="preserve">mlouvy je stanovena </w:t>
      </w:r>
      <w:r w:rsidR="00883FA4" w:rsidRPr="00284B04">
        <w:rPr>
          <w:rFonts w:ascii="Arial" w:hAnsi="Arial" w:cs="Arial"/>
          <w:snapToGrid w:val="0"/>
          <w:sz w:val="20"/>
          <w:szCs w:val="20"/>
        </w:rPr>
        <w:t xml:space="preserve">na základě podané nabídky v rámci výše uvedeného zadávacího řízení </w:t>
      </w:r>
      <w:del w:id="29" w:author="Autor">
        <w:r w:rsidR="00CA56DD" w:rsidRPr="00284B04" w:rsidDel="00ED49E4">
          <w:rPr>
            <w:rFonts w:ascii="Arial" w:hAnsi="Arial" w:cs="Arial"/>
            <w:snapToGrid w:val="0"/>
            <w:sz w:val="20"/>
            <w:szCs w:val="20"/>
          </w:rPr>
          <w:delText>následovně</w:delText>
        </w:r>
      </w:del>
      <w:ins w:id="30" w:author="Autor">
        <w:r w:rsidR="00ED49E4">
          <w:rPr>
            <w:rFonts w:ascii="Arial" w:hAnsi="Arial" w:cs="Arial"/>
            <w:snapToGrid w:val="0"/>
            <w:sz w:val="20"/>
            <w:szCs w:val="20"/>
          </w:rPr>
          <w:t>ve  výši</w:t>
        </w:r>
      </w:ins>
      <w:r w:rsidRPr="00284B04">
        <w:rPr>
          <w:rFonts w:ascii="Arial" w:hAnsi="Arial" w:cs="Arial"/>
          <w:snapToGrid w:val="0"/>
          <w:sz w:val="20"/>
          <w:szCs w:val="20"/>
        </w:rPr>
        <w:t>:</w:t>
      </w:r>
    </w:p>
    <w:tbl>
      <w:tblPr>
        <w:tblStyle w:val="Mkatabulky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126"/>
        <w:gridCol w:w="1701"/>
      </w:tblGrid>
      <w:tr w:rsidR="001D0B84" w:rsidRPr="00284B04" w14:paraId="0CEDB8DC" w14:textId="77777777" w:rsidTr="008A229A">
        <w:tc>
          <w:tcPr>
            <w:tcW w:w="4536" w:type="dxa"/>
          </w:tcPr>
          <w:p w14:paraId="55CB4524" w14:textId="67415E56" w:rsidR="001D0B84" w:rsidRPr="00284B04" w:rsidRDefault="001D0B84" w:rsidP="001D0B84">
            <w:pPr>
              <w:pStyle w:val="Odstavecseseznamem"/>
              <w:autoSpaceDE w:val="0"/>
              <w:autoSpaceDN w:val="0"/>
              <w:adjustRightInd w:val="0"/>
              <w:spacing w:before="120" w:line="269" w:lineRule="auto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284B04">
              <w:rPr>
                <w:rFonts w:ascii="Arial" w:eastAsia="Arial" w:hAnsi="Arial" w:cs="Arial"/>
                <w:sz w:val="20"/>
                <w:szCs w:val="20"/>
              </w:rPr>
              <w:t xml:space="preserve">Cena díla </w:t>
            </w:r>
            <w:r w:rsidR="004C10F2" w:rsidRPr="00284B04">
              <w:rPr>
                <w:rFonts w:ascii="Arial" w:eastAsia="Arial" w:hAnsi="Arial" w:cs="Arial"/>
                <w:sz w:val="20"/>
                <w:szCs w:val="20"/>
              </w:rPr>
              <w:t xml:space="preserve">celkem </w:t>
            </w:r>
            <w:r w:rsidRPr="00284B04">
              <w:rPr>
                <w:rFonts w:ascii="Arial" w:eastAsia="Arial" w:hAnsi="Arial" w:cs="Arial"/>
                <w:sz w:val="20"/>
                <w:szCs w:val="20"/>
              </w:rPr>
              <w:t>bez DPH</w:t>
            </w:r>
          </w:p>
        </w:tc>
        <w:tc>
          <w:tcPr>
            <w:tcW w:w="2126" w:type="dxa"/>
            <w:shd w:val="clear" w:color="auto" w:fill="auto"/>
          </w:tcPr>
          <w:p w14:paraId="72286232" w14:textId="5FE86BCA" w:rsidR="001D0B84" w:rsidRPr="00284B04" w:rsidRDefault="001D0B84" w:rsidP="001D0B84">
            <w:pPr>
              <w:pStyle w:val="Odstavecseseznamem"/>
              <w:autoSpaceDE w:val="0"/>
              <w:autoSpaceDN w:val="0"/>
              <w:adjustRightInd w:val="0"/>
              <w:spacing w:before="120" w:line="269" w:lineRule="auto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84B04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124C1C7E" w14:textId="1089D87F" w:rsidR="001D0B84" w:rsidRPr="00284B04" w:rsidRDefault="001D0B84" w:rsidP="001D0B84">
            <w:pPr>
              <w:pStyle w:val="Odstavecseseznamem"/>
              <w:autoSpaceDE w:val="0"/>
              <w:autoSpaceDN w:val="0"/>
              <w:adjustRightInd w:val="0"/>
              <w:spacing w:before="120" w:line="269" w:lineRule="auto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B04">
              <w:rPr>
                <w:rFonts w:ascii="Arial" w:hAnsi="Arial" w:cs="Arial"/>
                <w:sz w:val="20"/>
                <w:szCs w:val="20"/>
              </w:rPr>
              <w:t xml:space="preserve">Kč </w:t>
            </w:r>
          </w:p>
        </w:tc>
      </w:tr>
      <w:tr w:rsidR="001D0B84" w:rsidRPr="00284B04" w14:paraId="38D19A9F" w14:textId="77777777" w:rsidTr="001D0B84">
        <w:tc>
          <w:tcPr>
            <w:tcW w:w="4536" w:type="dxa"/>
          </w:tcPr>
          <w:p w14:paraId="16D99469" w14:textId="16B9439E" w:rsidR="001D0B84" w:rsidRPr="00284B04" w:rsidRDefault="001D0B84" w:rsidP="001D0B84">
            <w:pPr>
              <w:pStyle w:val="Odstavecseseznamem"/>
              <w:autoSpaceDE w:val="0"/>
              <w:autoSpaceDN w:val="0"/>
              <w:adjustRightInd w:val="0"/>
              <w:spacing w:line="268" w:lineRule="auto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284B04">
              <w:rPr>
                <w:rFonts w:ascii="Arial" w:eastAsia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126" w:type="dxa"/>
            <w:shd w:val="clear" w:color="auto" w:fill="auto"/>
          </w:tcPr>
          <w:p w14:paraId="341F345F" w14:textId="6C543C71" w:rsidR="001D0B84" w:rsidRPr="00284B04" w:rsidRDefault="001D0B84" w:rsidP="001D0B84">
            <w:pPr>
              <w:pStyle w:val="Odstavecseseznamem"/>
              <w:autoSpaceDE w:val="0"/>
              <w:autoSpaceDN w:val="0"/>
              <w:adjustRightInd w:val="0"/>
              <w:spacing w:line="268" w:lineRule="auto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284B04">
              <w:rPr>
                <w:rFonts w:ascii="Arial" w:hAnsi="Arial" w:cs="Arial"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2C28EB24" w14:textId="4F3C0EC4" w:rsidR="001D0B84" w:rsidRPr="00284B04" w:rsidRDefault="001D0B84" w:rsidP="001D0B84">
            <w:pPr>
              <w:pStyle w:val="Odstavecseseznamem"/>
              <w:autoSpaceDE w:val="0"/>
              <w:autoSpaceDN w:val="0"/>
              <w:adjustRightInd w:val="0"/>
              <w:spacing w:line="268" w:lineRule="auto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B04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1D0B84" w:rsidRPr="00284B04" w14:paraId="713AC451" w14:textId="77777777" w:rsidTr="001D0B84">
        <w:tc>
          <w:tcPr>
            <w:tcW w:w="4536" w:type="dxa"/>
          </w:tcPr>
          <w:p w14:paraId="5C2597BB" w14:textId="55EE816C" w:rsidR="001D0B84" w:rsidRPr="00284B04" w:rsidRDefault="001D0B84" w:rsidP="001D0B84">
            <w:pPr>
              <w:pStyle w:val="Odstavecseseznamem"/>
              <w:autoSpaceDE w:val="0"/>
              <w:autoSpaceDN w:val="0"/>
              <w:adjustRightInd w:val="0"/>
              <w:spacing w:line="268" w:lineRule="auto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284B04">
              <w:rPr>
                <w:rFonts w:ascii="Arial" w:eastAsia="Arial" w:hAnsi="Arial" w:cs="Arial"/>
                <w:sz w:val="20"/>
                <w:szCs w:val="20"/>
              </w:rPr>
              <w:t xml:space="preserve">Cena díla </w:t>
            </w:r>
            <w:r w:rsidR="004C10F2" w:rsidRPr="00284B04">
              <w:rPr>
                <w:rFonts w:ascii="Arial" w:eastAsia="Arial" w:hAnsi="Arial" w:cs="Arial"/>
                <w:sz w:val="20"/>
                <w:szCs w:val="20"/>
              </w:rPr>
              <w:t xml:space="preserve">celkem </w:t>
            </w:r>
            <w:r w:rsidRPr="00284B04">
              <w:rPr>
                <w:rFonts w:ascii="Arial" w:eastAsia="Arial" w:hAnsi="Arial" w:cs="Arial"/>
                <w:sz w:val="20"/>
                <w:szCs w:val="20"/>
              </w:rPr>
              <w:t>vč. DPH</w:t>
            </w:r>
          </w:p>
        </w:tc>
        <w:tc>
          <w:tcPr>
            <w:tcW w:w="2126" w:type="dxa"/>
            <w:shd w:val="clear" w:color="auto" w:fill="auto"/>
          </w:tcPr>
          <w:p w14:paraId="293AD633" w14:textId="769FBD7F" w:rsidR="001D0B84" w:rsidRPr="00284B04" w:rsidRDefault="001D0B84" w:rsidP="001D0B84">
            <w:pPr>
              <w:pStyle w:val="Odstavecseseznamem"/>
              <w:autoSpaceDE w:val="0"/>
              <w:autoSpaceDN w:val="0"/>
              <w:adjustRightInd w:val="0"/>
              <w:spacing w:line="268" w:lineRule="auto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84B04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51382044" w14:textId="4E0F60CD" w:rsidR="001D0B84" w:rsidRPr="00284B04" w:rsidRDefault="001D0B84" w:rsidP="001D0B84">
            <w:pPr>
              <w:pStyle w:val="Odstavecseseznamem"/>
              <w:autoSpaceDE w:val="0"/>
              <w:autoSpaceDN w:val="0"/>
              <w:adjustRightInd w:val="0"/>
              <w:spacing w:line="268" w:lineRule="auto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B04">
              <w:rPr>
                <w:rFonts w:ascii="Arial" w:hAnsi="Arial" w:cs="Arial"/>
                <w:sz w:val="20"/>
                <w:szCs w:val="20"/>
              </w:rPr>
              <w:t>Kč</w:t>
            </w:r>
            <w:r w:rsidRPr="00284B0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48A9D3BB" w14:textId="77777777" w:rsidR="0097347E" w:rsidRPr="00284B04" w:rsidRDefault="0097347E" w:rsidP="00AA10D9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362C7A09" w14:textId="77777777" w:rsidR="00F31222" w:rsidRPr="00284B04" w:rsidRDefault="0097347E" w:rsidP="005A5632">
      <w:pPr>
        <w:widowControl w:val="0"/>
        <w:numPr>
          <w:ilvl w:val="1"/>
          <w:numId w:val="6"/>
        </w:numPr>
        <w:tabs>
          <w:tab w:val="left" w:pos="567"/>
        </w:tabs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284B04">
        <w:rPr>
          <w:rFonts w:ascii="Arial" w:hAnsi="Arial" w:cs="Arial"/>
          <w:snapToGrid w:val="0"/>
          <w:sz w:val="20"/>
          <w:szCs w:val="20"/>
        </w:rPr>
        <w:t>Podrobná kalkulace ceny díla včetně jednotkových cen je uvedena v soupisu stavebních prací, dodávek a služeb s výk</w:t>
      </w:r>
      <w:r w:rsidR="00A119B3" w:rsidRPr="00284B04">
        <w:rPr>
          <w:rFonts w:ascii="Arial" w:hAnsi="Arial" w:cs="Arial"/>
          <w:snapToGrid w:val="0"/>
          <w:sz w:val="20"/>
          <w:szCs w:val="20"/>
        </w:rPr>
        <w:t>azem výměr, který tvoří přílohu</w:t>
      </w:r>
      <w:r w:rsidRPr="00284B04">
        <w:rPr>
          <w:rFonts w:ascii="Arial" w:hAnsi="Arial" w:cs="Arial"/>
          <w:snapToGrid w:val="0"/>
          <w:sz w:val="20"/>
          <w:szCs w:val="20"/>
        </w:rPr>
        <w:t xml:space="preserve"> této smlouvy.</w:t>
      </w:r>
    </w:p>
    <w:p w14:paraId="63528196" w14:textId="77777777" w:rsidR="00D93BF5" w:rsidRPr="00284B04" w:rsidRDefault="00D93BF5" w:rsidP="00AA10D9">
      <w:pPr>
        <w:pStyle w:val="Odstavecseseznamem"/>
        <w:ind w:left="0"/>
        <w:rPr>
          <w:rFonts w:ascii="Arial" w:hAnsi="Arial" w:cs="Arial"/>
          <w:snapToGrid w:val="0"/>
          <w:sz w:val="20"/>
          <w:szCs w:val="20"/>
        </w:rPr>
      </w:pPr>
    </w:p>
    <w:p w14:paraId="6F423AEB" w14:textId="4C016B0C" w:rsidR="00F31222" w:rsidRPr="00284B04" w:rsidRDefault="0097347E" w:rsidP="005A5632">
      <w:pPr>
        <w:widowControl w:val="0"/>
        <w:numPr>
          <w:ilvl w:val="1"/>
          <w:numId w:val="6"/>
        </w:numPr>
        <w:tabs>
          <w:tab w:val="left" w:pos="567"/>
        </w:tabs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284B04">
        <w:rPr>
          <w:rFonts w:ascii="Arial" w:hAnsi="Arial" w:cs="Arial"/>
          <w:snapToGrid w:val="0"/>
          <w:sz w:val="20"/>
          <w:szCs w:val="20"/>
        </w:rPr>
        <w:t xml:space="preserve">Zhotovitelem navržená cena </w:t>
      </w:r>
      <w:r w:rsidR="00D96A11" w:rsidRPr="00284B04">
        <w:rPr>
          <w:rFonts w:ascii="Arial" w:hAnsi="Arial" w:cs="Arial"/>
          <w:snapToGrid w:val="0"/>
          <w:sz w:val="20"/>
          <w:szCs w:val="20"/>
        </w:rPr>
        <w:t xml:space="preserve">díla </w:t>
      </w:r>
      <w:r w:rsidRPr="00284B04">
        <w:rPr>
          <w:rFonts w:ascii="Arial" w:hAnsi="Arial" w:cs="Arial"/>
          <w:snapToGrid w:val="0"/>
          <w:sz w:val="20"/>
          <w:szCs w:val="20"/>
        </w:rPr>
        <w:t xml:space="preserve">je </w:t>
      </w:r>
      <w:r w:rsidR="00D96A11" w:rsidRPr="00284B04">
        <w:rPr>
          <w:rFonts w:ascii="Arial" w:hAnsi="Arial" w:cs="Arial"/>
          <w:snapToGrid w:val="0"/>
          <w:sz w:val="20"/>
          <w:szCs w:val="20"/>
        </w:rPr>
        <w:t xml:space="preserve">úplná, </w:t>
      </w:r>
      <w:r w:rsidRPr="00284B04">
        <w:rPr>
          <w:rFonts w:ascii="Arial" w:hAnsi="Arial" w:cs="Arial"/>
          <w:snapToGrid w:val="0"/>
          <w:sz w:val="20"/>
          <w:szCs w:val="20"/>
        </w:rPr>
        <w:t>konečná</w:t>
      </w:r>
      <w:r w:rsidR="00D96A11" w:rsidRPr="00284B04">
        <w:rPr>
          <w:rFonts w:ascii="Arial" w:hAnsi="Arial" w:cs="Arial"/>
          <w:snapToGrid w:val="0"/>
          <w:sz w:val="20"/>
          <w:szCs w:val="20"/>
        </w:rPr>
        <w:t xml:space="preserve"> a nepřekročitelná a obsahuje veškeré položky vyplývající ze zadávací dokumentace a projektové dokumentace.</w:t>
      </w:r>
      <w:r w:rsidR="00883FA4" w:rsidRPr="00284B04">
        <w:rPr>
          <w:rFonts w:ascii="Arial" w:hAnsi="Arial" w:cs="Arial"/>
          <w:snapToGrid w:val="0"/>
          <w:sz w:val="20"/>
          <w:szCs w:val="20"/>
        </w:rPr>
        <w:t xml:space="preserve"> Případné vícepráce budou realizovány </w:t>
      </w:r>
      <w:r w:rsidR="00ED71D4" w:rsidRPr="00284B04">
        <w:rPr>
          <w:rFonts w:ascii="Arial" w:hAnsi="Arial" w:cs="Arial"/>
          <w:snapToGrid w:val="0"/>
          <w:sz w:val="20"/>
          <w:szCs w:val="20"/>
        </w:rPr>
        <w:t>na základě předchozího postupu Z</w:t>
      </w:r>
      <w:r w:rsidR="00883FA4" w:rsidRPr="00284B04">
        <w:rPr>
          <w:rFonts w:ascii="Arial" w:hAnsi="Arial" w:cs="Arial"/>
          <w:snapToGrid w:val="0"/>
          <w:sz w:val="20"/>
          <w:szCs w:val="20"/>
        </w:rPr>
        <w:t xml:space="preserve">hotovitele dle §§ 2594 a 2627 OZ a dále v souladu s § 222 ZZVZ. </w:t>
      </w:r>
    </w:p>
    <w:p w14:paraId="6F434A20" w14:textId="77777777" w:rsidR="00C42C8D" w:rsidRPr="00284B04" w:rsidRDefault="00C42C8D" w:rsidP="00D93BF5">
      <w:pPr>
        <w:pStyle w:val="Nadpis2"/>
        <w:numPr>
          <w:ilvl w:val="0"/>
          <w:numId w:val="0"/>
        </w:numPr>
        <w:ind w:left="576" w:hanging="576"/>
        <w:rPr>
          <w:rFonts w:ascii="Arial" w:hAnsi="Arial" w:cs="Arial"/>
          <w:sz w:val="20"/>
          <w:szCs w:val="20"/>
        </w:rPr>
      </w:pPr>
    </w:p>
    <w:p w14:paraId="5A3691F3" w14:textId="77777777" w:rsidR="00284B04" w:rsidRDefault="00284B04" w:rsidP="00D8247A">
      <w:pPr>
        <w:pStyle w:val="Nadpis2"/>
        <w:keepNext w:val="0"/>
        <w:widowControl w:val="0"/>
        <w:numPr>
          <w:ilvl w:val="0"/>
          <w:numId w:val="0"/>
        </w:numPr>
        <w:suppressAutoHyphens w:val="0"/>
        <w:ind w:left="576" w:hanging="576"/>
        <w:rPr>
          <w:rFonts w:ascii="Arial" w:hAnsi="Arial" w:cs="Arial"/>
          <w:sz w:val="20"/>
          <w:szCs w:val="20"/>
        </w:rPr>
      </w:pPr>
    </w:p>
    <w:p w14:paraId="5ADB4AFF" w14:textId="71CCD5E4" w:rsidR="00073849" w:rsidRPr="00284B04" w:rsidRDefault="00073849" w:rsidP="00D8247A">
      <w:pPr>
        <w:pStyle w:val="Nadpis2"/>
        <w:keepNext w:val="0"/>
        <w:widowControl w:val="0"/>
        <w:numPr>
          <w:ilvl w:val="0"/>
          <w:numId w:val="0"/>
        </w:numPr>
        <w:suppressAutoHyphens w:val="0"/>
        <w:ind w:left="576" w:hanging="576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 xml:space="preserve">Článek </w:t>
      </w:r>
      <w:r w:rsidR="00806573" w:rsidRPr="00284B04">
        <w:rPr>
          <w:rFonts w:ascii="Arial" w:hAnsi="Arial" w:cs="Arial"/>
          <w:sz w:val="20"/>
          <w:szCs w:val="20"/>
        </w:rPr>
        <w:t>VI</w:t>
      </w:r>
      <w:r w:rsidR="00D93BF5" w:rsidRPr="00284B04">
        <w:rPr>
          <w:rFonts w:ascii="Arial" w:hAnsi="Arial" w:cs="Arial"/>
          <w:sz w:val="20"/>
          <w:szCs w:val="20"/>
        </w:rPr>
        <w:t>I.</w:t>
      </w:r>
    </w:p>
    <w:p w14:paraId="29D8FBC5" w14:textId="77777777" w:rsidR="00B9148F" w:rsidRPr="00284B04" w:rsidRDefault="00D96A11" w:rsidP="00D8247A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after="24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Smluvní pokuty</w:t>
      </w:r>
    </w:p>
    <w:p w14:paraId="043F73F6" w14:textId="77777777" w:rsidR="00A44BD8" w:rsidRPr="00284B04" w:rsidRDefault="00A44BD8" w:rsidP="00D8247A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Smluvní pokuty jsou upraveny v příslušné části OP.</w:t>
      </w:r>
    </w:p>
    <w:p w14:paraId="11504B1C" w14:textId="77777777" w:rsidR="00A44BD8" w:rsidRPr="00284B04" w:rsidRDefault="00A44BD8" w:rsidP="00D8247A">
      <w:pPr>
        <w:pStyle w:val="Zkladntextodsazen"/>
        <w:widowControl w:val="0"/>
        <w:tabs>
          <w:tab w:val="left" w:pos="567"/>
        </w:tabs>
        <w:suppressAutoHyphens w:val="0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71173E97" w14:textId="77777777" w:rsidR="00284B04" w:rsidRDefault="00284B04" w:rsidP="00D8247A">
      <w:pPr>
        <w:pStyle w:val="Nadpis2"/>
        <w:keepNext w:val="0"/>
        <w:widowControl w:val="0"/>
        <w:numPr>
          <w:ilvl w:val="0"/>
          <w:numId w:val="0"/>
        </w:numPr>
        <w:suppressAutoHyphens w:val="0"/>
        <w:ind w:left="578" w:hanging="578"/>
        <w:rPr>
          <w:rFonts w:ascii="Arial" w:hAnsi="Arial" w:cs="Arial"/>
          <w:sz w:val="20"/>
          <w:szCs w:val="20"/>
        </w:rPr>
      </w:pPr>
    </w:p>
    <w:p w14:paraId="47BA7059" w14:textId="0DF0FC99" w:rsidR="003D3964" w:rsidRPr="00284B04" w:rsidRDefault="003D3964" w:rsidP="00D8247A">
      <w:pPr>
        <w:pStyle w:val="Nadpis2"/>
        <w:keepNext w:val="0"/>
        <w:widowControl w:val="0"/>
        <w:numPr>
          <w:ilvl w:val="0"/>
          <w:numId w:val="0"/>
        </w:numPr>
        <w:suppressAutoHyphens w:val="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 xml:space="preserve">Článek </w:t>
      </w:r>
      <w:r w:rsidR="00E1220D" w:rsidRPr="00284B04">
        <w:rPr>
          <w:rFonts w:ascii="Arial" w:hAnsi="Arial" w:cs="Arial"/>
          <w:sz w:val="20"/>
          <w:szCs w:val="20"/>
        </w:rPr>
        <w:t>V</w:t>
      </w:r>
      <w:r w:rsidR="00806573" w:rsidRPr="00284B04">
        <w:rPr>
          <w:rFonts w:ascii="Arial" w:hAnsi="Arial" w:cs="Arial"/>
          <w:sz w:val="20"/>
          <w:szCs w:val="20"/>
        </w:rPr>
        <w:t>III</w:t>
      </w:r>
      <w:r w:rsidRPr="00284B04">
        <w:rPr>
          <w:rFonts w:ascii="Arial" w:hAnsi="Arial" w:cs="Arial"/>
          <w:sz w:val="20"/>
          <w:szCs w:val="20"/>
        </w:rPr>
        <w:t>.</w:t>
      </w:r>
    </w:p>
    <w:p w14:paraId="5674E950" w14:textId="77777777" w:rsidR="00B9148F" w:rsidRPr="00284B04" w:rsidRDefault="00F454AB" w:rsidP="00D8247A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after="24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Další ujednání</w:t>
      </w:r>
    </w:p>
    <w:p w14:paraId="5E2779E0" w14:textId="4A6F3AB4" w:rsidR="00F454AB" w:rsidRDefault="00F454AB" w:rsidP="00D8247A">
      <w:pPr>
        <w:widowControl w:val="0"/>
        <w:numPr>
          <w:ilvl w:val="1"/>
          <w:numId w:val="8"/>
        </w:numPr>
        <w:tabs>
          <w:tab w:val="left" w:pos="567"/>
        </w:tabs>
        <w:suppressAutoHyphens w:val="0"/>
        <w:snapToGrid w:val="0"/>
        <w:ind w:left="0" w:firstLine="0"/>
        <w:jc w:val="both"/>
        <w:outlineLvl w:val="7"/>
        <w:rPr>
          <w:ins w:id="31" w:author="Autor"/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 xml:space="preserve">Zhotovitel prohlašuje, že se před uzavřením Smlouvy nedopustil v souvislosti se zadávacím řízením sám nebo prostřednictvím jiné osoby žádného jednání, jež by odporovalo právním předpisům nebo </w:t>
      </w:r>
      <w:r w:rsidRPr="00284B04">
        <w:rPr>
          <w:rFonts w:ascii="Arial" w:hAnsi="Arial" w:cs="Arial"/>
          <w:sz w:val="20"/>
          <w:szCs w:val="20"/>
          <w:lang w:eastAsia="cs-CZ"/>
        </w:rPr>
        <w:lastRenderedPageBreak/>
        <w:t>dobrým mravům nebo by právní předpisy obcházelo, zejména že nenabízel žádné výhody osobám podílejícím se na zadání veřejné zakázky, na kterou s ním Objednatel uzavřel Smlouvu, a že se zejména ve vztahu k ostatním účastníkům zadávacího řízení nedopustil žádného jednání narušujícího hospodářskou soutěž.</w:t>
      </w:r>
    </w:p>
    <w:p w14:paraId="282BEE5F" w14:textId="77777777" w:rsidR="003B102C" w:rsidRDefault="003B102C">
      <w:pPr>
        <w:widowControl w:val="0"/>
        <w:tabs>
          <w:tab w:val="left" w:pos="567"/>
        </w:tabs>
        <w:suppressAutoHyphens w:val="0"/>
        <w:snapToGrid w:val="0"/>
        <w:jc w:val="both"/>
        <w:outlineLvl w:val="7"/>
        <w:rPr>
          <w:ins w:id="32" w:author="Autor"/>
          <w:rFonts w:ascii="Arial" w:hAnsi="Arial" w:cs="Arial"/>
          <w:sz w:val="20"/>
          <w:szCs w:val="20"/>
          <w:lang w:eastAsia="cs-CZ"/>
        </w:rPr>
        <w:pPrChange w:id="33" w:author="Autor">
          <w:pPr>
            <w:widowControl w:val="0"/>
            <w:numPr>
              <w:ilvl w:val="1"/>
              <w:numId w:val="8"/>
            </w:numPr>
            <w:tabs>
              <w:tab w:val="left" w:pos="567"/>
            </w:tabs>
            <w:suppressAutoHyphens w:val="0"/>
            <w:snapToGrid w:val="0"/>
            <w:ind w:left="720" w:hanging="720"/>
            <w:jc w:val="both"/>
            <w:outlineLvl w:val="7"/>
          </w:pPr>
        </w:pPrChange>
      </w:pPr>
    </w:p>
    <w:p w14:paraId="1D0B5D18" w14:textId="6FE164CD" w:rsidR="003B102C" w:rsidRPr="00655CDA" w:rsidRDefault="00995CBB" w:rsidP="003B102C">
      <w:pPr>
        <w:widowControl w:val="0"/>
        <w:numPr>
          <w:ilvl w:val="1"/>
          <w:numId w:val="8"/>
        </w:numPr>
        <w:tabs>
          <w:tab w:val="left" w:pos="567"/>
        </w:tabs>
        <w:suppressAutoHyphens w:val="0"/>
        <w:snapToGrid w:val="0"/>
        <w:ind w:left="0" w:firstLine="0"/>
        <w:jc w:val="both"/>
        <w:outlineLvl w:val="7"/>
        <w:rPr>
          <w:ins w:id="34" w:author="Autor"/>
          <w:rFonts w:ascii="Arial" w:hAnsi="Arial" w:cs="Arial"/>
          <w:sz w:val="20"/>
          <w:szCs w:val="20"/>
        </w:rPr>
      </w:pPr>
      <w:ins w:id="35" w:author="Autor">
        <w:r>
          <w:rPr>
            <w:rFonts w:ascii="Arial" w:hAnsi="Arial" w:cs="Arial"/>
            <w:sz w:val="20"/>
            <w:szCs w:val="20"/>
          </w:rPr>
          <w:t>Zhotovitel</w:t>
        </w:r>
        <w:r w:rsidR="003B102C" w:rsidRPr="00655CDA">
          <w:rPr>
            <w:rFonts w:ascii="Arial" w:hAnsi="Arial" w:cs="Arial"/>
            <w:sz w:val="20"/>
            <w:szCs w:val="20"/>
          </w:rPr>
          <w:t xml:space="preserve"> se zavazuje v rámci plnění této smlouvy nerealizovat ani přímý ani nepřímý nákup či dovoz zboží uvedeného v Nařízení Rady (EU) č. 833/2014 o omezujících opatřeních vzhledem k činnostem Ruska destabilizujícím situaci na Ukrajině, ve znění novely Nařízením Rady (EU) č. 2022/576.</w:t>
        </w:r>
      </w:ins>
    </w:p>
    <w:p w14:paraId="57FF13C5" w14:textId="77777777" w:rsidR="003B102C" w:rsidRPr="00655CDA" w:rsidRDefault="003B102C" w:rsidP="003B102C">
      <w:pPr>
        <w:widowControl w:val="0"/>
        <w:tabs>
          <w:tab w:val="left" w:pos="567"/>
        </w:tabs>
        <w:suppressAutoHyphens w:val="0"/>
        <w:snapToGrid w:val="0"/>
        <w:jc w:val="both"/>
        <w:outlineLvl w:val="7"/>
        <w:rPr>
          <w:ins w:id="36" w:author="Autor"/>
          <w:rFonts w:ascii="Arial" w:hAnsi="Arial" w:cs="Arial"/>
          <w:sz w:val="20"/>
          <w:szCs w:val="20"/>
        </w:rPr>
      </w:pPr>
    </w:p>
    <w:p w14:paraId="6FA6534A" w14:textId="188074A5" w:rsidR="003B102C" w:rsidRPr="00655CDA" w:rsidRDefault="00995CBB" w:rsidP="003B102C">
      <w:pPr>
        <w:widowControl w:val="0"/>
        <w:numPr>
          <w:ilvl w:val="1"/>
          <w:numId w:val="8"/>
        </w:numPr>
        <w:tabs>
          <w:tab w:val="left" w:pos="567"/>
        </w:tabs>
        <w:suppressAutoHyphens w:val="0"/>
        <w:snapToGrid w:val="0"/>
        <w:ind w:left="0" w:firstLine="0"/>
        <w:jc w:val="both"/>
        <w:outlineLvl w:val="7"/>
        <w:rPr>
          <w:ins w:id="37" w:author="Autor"/>
          <w:rFonts w:ascii="Arial" w:hAnsi="Arial" w:cs="Arial"/>
          <w:sz w:val="20"/>
          <w:szCs w:val="20"/>
        </w:rPr>
      </w:pPr>
      <w:ins w:id="38" w:author="Autor">
        <w:r>
          <w:rPr>
            <w:rFonts w:ascii="Arial" w:hAnsi="Arial" w:cs="Arial"/>
            <w:sz w:val="20"/>
            <w:szCs w:val="20"/>
          </w:rPr>
          <w:t>Zhotovitel</w:t>
        </w:r>
        <w:r w:rsidR="003B102C" w:rsidRPr="00655CDA">
          <w:rPr>
            <w:rFonts w:ascii="Arial" w:hAnsi="Arial" w:cs="Arial"/>
            <w:sz w:val="20"/>
            <w:szCs w:val="20"/>
          </w:rPr>
          <w:t xml:space="preserve"> se zavazuje v rámci plnění této smlouvy nevyužívat v rozsahu vyšším než 10% ceny poddodavatele, který je:</w:t>
        </w:r>
      </w:ins>
    </w:p>
    <w:p w14:paraId="5AD63F35" w14:textId="77777777" w:rsidR="003B102C" w:rsidRPr="00655CDA" w:rsidRDefault="003B102C" w:rsidP="003B102C">
      <w:pPr>
        <w:pStyle w:val="CM1"/>
        <w:numPr>
          <w:ilvl w:val="0"/>
          <w:numId w:val="22"/>
        </w:numPr>
        <w:spacing w:before="200" w:after="200"/>
        <w:ind w:left="1134" w:hanging="425"/>
        <w:jc w:val="both"/>
        <w:rPr>
          <w:ins w:id="39" w:author="Autor"/>
          <w:rFonts w:ascii="Arial" w:hAnsi="Arial" w:cs="Arial"/>
          <w:sz w:val="20"/>
          <w:szCs w:val="20"/>
        </w:rPr>
      </w:pPr>
      <w:ins w:id="40" w:author="Autor">
        <w:r w:rsidRPr="00655CDA">
          <w:rPr>
            <w:rFonts w:ascii="Arial" w:hAnsi="Arial" w:cs="Arial"/>
            <w:sz w:val="20"/>
            <w:szCs w:val="20"/>
          </w:rPr>
          <w:t>fyzickou či právnickou osobou nebo subj</w:t>
        </w:r>
        <w:bookmarkStart w:id="41" w:name="_GoBack"/>
        <w:bookmarkEnd w:id="41"/>
        <w:r w:rsidRPr="00655CDA">
          <w:rPr>
            <w:rFonts w:ascii="Arial" w:hAnsi="Arial" w:cs="Arial"/>
            <w:sz w:val="20"/>
            <w:szCs w:val="20"/>
          </w:rPr>
          <w:t>ektem či orgánem se sídlem v Rusku,</w:t>
        </w:r>
      </w:ins>
    </w:p>
    <w:p w14:paraId="6843C1DF" w14:textId="77777777" w:rsidR="003B102C" w:rsidRPr="00655CDA" w:rsidRDefault="003B102C" w:rsidP="003B102C">
      <w:pPr>
        <w:pStyle w:val="CM1"/>
        <w:numPr>
          <w:ilvl w:val="0"/>
          <w:numId w:val="22"/>
        </w:numPr>
        <w:spacing w:before="200" w:after="200"/>
        <w:ind w:left="1134" w:hanging="425"/>
        <w:jc w:val="both"/>
        <w:rPr>
          <w:ins w:id="42" w:author="Autor"/>
          <w:rFonts w:ascii="Arial" w:hAnsi="Arial" w:cs="Arial"/>
          <w:sz w:val="20"/>
          <w:szCs w:val="20"/>
        </w:rPr>
      </w:pPr>
      <w:ins w:id="43" w:author="Autor">
        <w:r w:rsidRPr="00655CDA">
          <w:rPr>
            <w:rFonts w:ascii="Arial" w:hAnsi="Arial" w:cs="Arial"/>
            <w:sz w:val="20"/>
            <w:szCs w:val="20"/>
          </w:rPr>
          <w:t>právnickou osobou, subjektem nebo orgánem, který je z více než 50 % přímo či nepřímo vlastněn některým ze subjektů uvedených v písmeni a) tohoto odstavce, nebo</w:t>
        </w:r>
      </w:ins>
    </w:p>
    <w:p w14:paraId="0A717E41" w14:textId="77777777" w:rsidR="003B102C" w:rsidRPr="00655CDA" w:rsidRDefault="003B102C" w:rsidP="003B102C">
      <w:pPr>
        <w:pStyle w:val="CM1"/>
        <w:numPr>
          <w:ilvl w:val="0"/>
          <w:numId w:val="22"/>
        </w:numPr>
        <w:spacing w:before="200" w:after="200"/>
        <w:ind w:left="1134" w:hanging="425"/>
        <w:jc w:val="both"/>
        <w:rPr>
          <w:ins w:id="44" w:author="Autor"/>
          <w:rFonts w:ascii="Arial" w:hAnsi="Arial" w:cs="Arial"/>
          <w:sz w:val="20"/>
          <w:szCs w:val="20"/>
        </w:rPr>
      </w:pPr>
      <w:ins w:id="45" w:author="Autor">
        <w:r w:rsidRPr="00655CDA">
          <w:rPr>
            <w:rFonts w:ascii="Arial" w:hAnsi="Arial" w:cs="Arial"/>
            <w:sz w:val="20"/>
            <w:szCs w:val="20"/>
          </w:rPr>
          <w:t>fyzickou nebo právnickou osobou, subjektem nebo orgánem, který jedná jménem nebo na pokyn některého ze subjektů uvedených v písmeni a) nebo b) tohoto odstavce.</w:t>
        </w:r>
      </w:ins>
    </w:p>
    <w:p w14:paraId="3F0528DA" w14:textId="77777777" w:rsidR="003B102C" w:rsidRPr="00655CDA" w:rsidRDefault="003B102C" w:rsidP="003B102C">
      <w:pPr>
        <w:widowControl w:val="0"/>
        <w:numPr>
          <w:ilvl w:val="1"/>
          <w:numId w:val="8"/>
        </w:numPr>
        <w:tabs>
          <w:tab w:val="left" w:pos="567"/>
        </w:tabs>
        <w:suppressAutoHyphens w:val="0"/>
        <w:snapToGrid w:val="0"/>
        <w:ind w:left="0" w:firstLine="0"/>
        <w:jc w:val="both"/>
        <w:outlineLvl w:val="7"/>
        <w:rPr>
          <w:ins w:id="46" w:author="Autor"/>
          <w:rFonts w:ascii="Arial" w:hAnsi="Arial" w:cs="Arial"/>
          <w:sz w:val="20"/>
          <w:szCs w:val="20"/>
          <w:lang w:eastAsia="en-US"/>
        </w:rPr>
      </w:pPr>
      <w:ins w:id="47" w:author="Autor">
        <w:r w:rsidRPr="00655CDA">
          <w:rPr>
            <w:rFonts w:ascii="Arial" w:hAnsi="Arial" w:cs="Arial"/>
            <w:sz w:val="20"/>
            <w:szCs w:val="20"/>
            <w:lang w:eastAsia="en-US"/>
          </w:rPr>
          <w:t>Ke změně ustanovení dle odst. 8</w:t>
        </w:r>
        <w:r w:rsidRPr="00655CDA">
          <w:rPr>
            <w:rFonts w:ascii="Arial" w:hAnsi="Arial" w:cs="Arial"/>
            <w:b/>
            <w:sz w:val="20"/>
            <w:szCs w:val="20"/>
            <w:lang w:eastAsia="en-US"/>
          </w:rPr>
          <w:t>.2.</w:t>
        </w:r>
        <w:r w:rsidRPr="00655CDA">
          <w:rPr>
            <w:rFonts w:ascii="Arial" w:hAnsi="Arial" w:cs="Arial"/>
            <w:sz w:val="20"/>
            <w:szCs w:val="20"/>
            <w:lang w:eastAsia="en-US"/>
          </w:rPr>
          <w:t xml:space="preserve"> a 8</w:t>
        </w:r>
        <w:r w:rsidRPr="00655CDA">
          <w:rPr>
            <w:rFonts w:ascii="Arial" w:hAnsi="Arial" w:cs="Arial"/>
            <w:b/>
            <w:sz w:val="20"/>
            <w:szCs w:val="20"/>
            <w:lang w:eastAsia="en-US"/>
          </w:rPr>
          <w:t>.3.</w:t>
        </w:r>
        <w:r w:rsidRPr="00655CDA">
          <w:rPr>
            <w:rFonts w:ascii="Arial" w:hAnsi="Arial" w:cs="Arial"/>
            <w:sz w:val="20"/>
            <w:szCs w:val="20"/>
            <w:lang w:eastAsia="en-US"/>
          </w:rPr>
          <w:t xml:space="preserve"> může dojít pouze v rámci novelizace Nařízení Rady (EU) č. </w:t>
        </w:r>
        <w:r w:rsidRPr="00655CDA">
          <w:rPr>
            <w:rFonts w:ascii="Arial" w:hAnsi="Arial" w:cs="Arial"/>
            <w:sz w:val="20"/>
            <w:szCs w:val="20"/>
          </w:rPr>
          <w:t xml:space="preserve">833/2014 o omezujících opatřeních vzhledem k činnostem Ruska destabilizujícím situaci na Ukrajině, v aktuálním znění novely Nařízením Rady (EU) č. 2022/576 a </w:t>
        </w:r>
        <w:r w:rsidRPr="00655CDA">
          <w:rPr>
            <w:rFonts w:ascii="Arial" w:hAnsi="Arial" w:cs="Arial"/>
            <w:sz w:val="20"/>
            <w:szCs w:val="20"/>
            <w:lang w:eastAsia="en-US"/>
          </w:rPr>
          <w:t>to formou písemného dodatku k této smlouvě.</w:t>
        </w:r>
      </w:ins>
    </w:p>
    <w:p w14:paraId="43FD1799" w14:textId="77777777" w:rsidR="003B102C" w:rsidRPr="00655CDA" w:rsidRDefault="003B102C" w:rsidP="003B102C">
      <w:pPr>
        <w:widowControl w:val="0"/>
        <w:tabs>
          <w:tab w:val="left" w:pos="567"/>
        </w:tabs>
        <w:suppressAutoHyphens w:val="0"/>
        <w:snapToGrid w:val="0"/>
        <w:jc w:val="both"/>
        <w:outlineLvl w:val="7"/>
        <w:rPr>
          <w:ins w:id="48" w:author="Autor"/>
          <w:rFonts w:ascii="Arial" w:hAnsi="Arial" w:cs="Arial"/>
          <w:sz w:val="20"/>
          <w:szCs w:val="20"/>
          <w:lang w:eastAsia="en-US"/>
        </w:rPr>
      </w:pPr>
    </w:p>
    <w:p w14:paraId="5F7F31B4" w14:textId="1D5E0B98" w:rsidR="003B102C" w:rsidRPr="00655CDA" w:rsidRDefault="003B102C" w:rsidP="003B102C">
      <w:pPr>
        <w:widowControl w:val="0"/>
        <w:numPr>
          <w:ilvl w:val="1"/>
          <w:numId w:val="8"/>
        </w:numPr>
        <w:tabs>
          <w:tab w:val="left" w:pos="567"/>
        </w:tabs>
        <w:suppressAutoHyphens w:val="0"/>
        <w:snapToGrid w:val="0"/>
        <w:ind w:left="0" w:firstLine="0"/>
        <w:jc w:val="both"/>
        <w:outlineLvl w:val="7"/>
        <w:rPr>
          <w:ins w:id="49" w:author="Autor"/>
          <w:rFonts w:ascii="Arial" w:hAnsi="Arial" w:cs="Arial"/>
          <w:sz w:val="20"/>
          <w:szCs w:val="20"/>
        </w:rPr>
      </w:pPr>
      <w:ins w:id="50" w:author="Autor">
        <w:r w:rsidRPr="00655CDA">
          <w:rPr>
            <w:rFonts w:ascii="Arial" w:hAnsi="Arial" w:cs="Arial"/>
            <w:sz w:val="20"/>
            <w:szCs w:val="20"/>
            <w:lang w:eastAsia="en-US"/>
          </w:rPr>
          <w:t>Dojde-li ze strany zhotovitele k porušení ustanovení dle odst. 8.2. a 8.3. má objednatel právo od smlouvy odstoupit.</w:t>
        </w:r>
      </w:ins>
    </w:p>
    <w:p w14:paraId="2B7B8215" w14:textId="77777777" w:rsidR="00F454AB" w:rsidRPr="00284B04" w:rsidRDefault="00005C9B" w:rsidP="00D8247A">
      <w:pPr>
        <w:widowControl w:val="0"/>
        <w:tabs>
          <w:tab w:val="left" w:pos="567"/>
        </w:tabs>
        <w:suppressAutoHyphens w:val="0"/>
        <w:snapToGrid w:val="0"/>
        <w:jc w:val="both"/>
        <w:outlineLvl w:val="7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ab/>
      </w:r>
    </w:p>
    <w:p w14:paraId="3C3A3533" w14:textId="77777777" w:rsidR="00131FE7" w:rsidRPr="00284B04" w:rsidRDefault="00F454AB" w:rsidP="00D8247A">
      <w:pPr>
        <w:widowControl w:val="0"/>
        <w:numPr>
          <w:ilvl w:val="1"/>
          <w:numId w:val="8"/>
        </w:numPr>
        <w:tabs>
          <w:tab w:val="left" w:pos="567"/>
        </w:tabs>
        <w:suppressAutoHyphens w:val="0"/>
        <w:snapToGrid w:val="0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 xml:space="preserve">Smluvní strany se </w:t>
      </w:r>
      <w:r w:rsidR="00476C97" w:rsidRPr="00284B04">
        <w:rPr>
          <w:rFonts w:ascii="Arial" w:hAnsi="Arial" w:cs="Arial"/>
          <w:sz w:val="20"/>
          <w:szCs w:val="20"/>
          <w:lang w:eastAsia="cs-CZ"/>
        </w:rPr>
        <w:t xml:space="preserve">dále </w:t>
      </w:r>
      <w:r w:rsidRPr="00284B04">
        <w:rPr>
          <w:rFonts w:ascii="Arial" w:hAnsi="Arial" w:cs="Arial"/>
          <w:sz w:val="20"/>
          <w:szCs w:val="20"/>
          <w:lang w:eastAsia="cs-CZ"/>
        </w:rPr>
        <w:t>dohodly, že § 1921, §</w:t>
      </w:r>
      <w:r w:rsidR="00476C97" w:rsidRPr="00284B04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284B04">
        <w:rPr>
          <w:rFonts w:ascii="Arial" w:hAnsi="Arial" w:cs="Arial"/>
          <w:sz w:val="20"/>
          <w:szCs w:val="20"/>
          <w:lang w:eastAsia="cs-CZ"/>
        </w:rPr>
        <w:t>2112, § 2</w:t>
      </w:r>
      <w:r w:rsidR="00476C97" w:rsidRPr="00284B04">
        <w:rPr>
          <w:rFonts w:ascii="Arial" w:hAnsi="Arial" w:cs="Arial"/>
          <w:sz w:val="20"/>
          <w:szCs w:val="20"/>
          <w:lang w:eastAsia="cs-CZ"/>
        </w:rPr>
        <w:t>595, § 2</w:t>
      </w:r>
      <w:r w:rsidRPr="00284B04">
        <w:rPr>
          <w:rFonts w:ascii="Arial" w:hAnsi="Arial" w:cs="Arial"/>
          <w:sz w:val="20"/>
          <w:szCs w:val="20"/>
          <w:lang w:eastAsia="cs-CZ"/>
        </w:rPr>
        <w:t xml:space="preserve">605 odst. 1 první věta a odst. 2, § 2618, § 2629 odst. 1 OZ upravující předání a převzetí díla a práva z vadného plnění, § 1976, § 2599 až § 2603 a § 2624 OZ upravující přechod vlastnického práva a nebezpečí škody, § 1978 OZ upravující odstoupení od smlouvy pro prodlení, § 2609 OZ upravující svémocný prodej, § 2611 OZ upravující hrazení odměny po částech a § 2620 až § 2622 OZ upravující určení ceny dle rozpočtu, a rovněž obchodní zvyklosti, jež jsou svým smyslem nebo účinky stejné nebo obdobné uvedeným ustanovením, se nepoužijí. Smluvní strany se dále dohodly, že ustanovení právních předpisů, </w:t>
      </w:r>
      <w:r w:rsidR="0092480A" w:rsidRPr="00284B04">
        <w:rPr>
          <w:rFonts w:ascii="Arial" w:hAnsi="Arial" w:cs="Arial"/>
          <w:sz w:val="20"/>
          <w:szCs w:val="20"/>
          <w:lang w:eastAsia="cs-CZ"/>
        </w:rPr>
        <w:t xml:space="preserve">byť i </w:t>
      </w:r>
      <w:r w:rsidRPr="00284B04">
        <w:rPr>
          <w:rFonts w:ascii="Arial" w:hAnsi="Arial" w:cs="Arial"/>
          <w:sz w:val="20"/>
          <w:szCs w:val="20"/>
          <w:lang w:eastAsia="cs-CZ"/>
        </w:rPr>
        <w:t>nemají donucující účinky, mají přednost před obchodními zvyklostmi, pokud Smlouva nestanoví jinak.</w:t>
      </w:r>
    </w:p>
    <w:p w14:paraId="2017A9A4" w14:textId="77777777" w:rsidR="001B4F46" w:rsidRPr="00284B04" w:rsidRDefault="001B4F46" w:rsidP="00D8247A">
      <w:pPr>
        <w:pStyle w:val="Odstavecseseznamem"/>
        <w:widowControl w:val="0"/>
        <w:suppressAutoHyphens w:val="0"/>
        <w:rPr>
          <w:rFonts w:ascii="Arial" w:hAnsi="Arial" w:cs="Arial"/>
          <w:sz w:val="20"/>
          <w:szCs w:val="20"/>
        </w:rPr>
      </w:pPr>
    </w:p>
    <w:p w14:paraId="46D3B053" w14:textId="46E831FF" w:rsidR="001B4F46" w:rsidRPr="00487717" w:rsidRDefault="001B4F46" w:rsidP="00D8247A">
      <w:pPr>
        <w:widowControl w:val="0"/>
        <w:numPr>
          <w:ilvl w:val="1"/>
          <w:numId w:val="8"/>
        </w:numPr>
        <w:tabs>
          <w:tab w:val="left" w:pos="567"/>
        </w:tabs>
        <w:suppressAutoHyphens w:val="0"/>
        <w:snapToGrid w:val="0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487717">
        <w:rPr>
          <w:rFonts w:ascii="Arial" w:hAnsi="Arial" w:cs="Arial"/>
          <w:b/>
          <w:snapToGrid w:val="0"/>
          <w:sz w:val="20"/>
          <w:szCs w:val="20"/>
          <w:lang w:eastAsia="cs-CZ"/>
        </w:rPr>
        <w:t>Režim přenesené daňové povinnosti</w:t>
      </w:r>
      <w:r w:rsidRPr="00487717">
        <w:rPr>
          <w:rFonts w:ascii="Arial" w:hAnsi="Arial" w:cs="Arial"/>
          <w:snapToGrid w:val="0"/>
          <w:sz w:val="20"/>
          <w:szCs w:val="20"/>
          <w:lang w:eastAsia="cs-CZ"/>
        </w:rPr>
        <w:t xml:space="preserve"> se na stavební práce dle této Smlouvy nevztahuje.</w:t>
      </w:r>
    </w:p>
    <w:p w14:paraId="42203F63" w14:textId="77777777" w:rsidR="00BA704C" w:rsidRPr="00284B04" w:rsidRDefault="00BA704C" w:rsidP="00D8247A">
      <w:pPr>
        <w:widowControl w:val="0"/>
        <w:tabs>
          <w:tab w:val="left" w:pos="567"/>
        </w:tabs>
        <w:suppressAutoHyphens w:val="0"/>
        <w:snapToGrid w:val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</w:p>
    <w:p w14:paraId="6A2C8DA2" w14:textId="77777777" w:rsidR="00BA704C" w:rsidRPr="00284B04" w:rsidRDefault="00BA704C" w:rsidP="00D8247A">
      <w:pPr>
        <w:widowControl w:val="0"/>
        <w:numPr>
          <w:ilvl w:val="1"/>
          <w:numId w:val="8"/>
        </w:numPr>
        <w:tabs>
          <w:tab w:val="left" w:pos="567"/>
        </w:tabs>
        <w:suppressAutoHyphens w:val="0"/>
        <w:snapToGrid w:val="0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284B04">
        <w:rPr>
          <w:rFonts w:ascii="Arial" w:hAnsi="Arial" w:cs="Arial"/>
          <w:snapToGrid w:val="0"/>
          <w:sz w:val="20"/>
          <w:szCs w:val="20"/>
          <w:lang w:eastAsia="cs-CZ"/>
        </w:rPr>
        <w:t>Zhotovitel je oprávněn fakturovat pouze v souladu s touto Smlouvou a OP skutečně provedené, dodané a poskytnuté stavební práce, dodávky a služby.</w:t>
      </w:r>
    </w:p>
    <w:p w14:paraId="4A42636E" w14:textId="77777777" w:rsidR="00BB7FBF" w:rsidRPr="00284B04" w:rsidRDefault="00BB7FBF" w:rsidP="001F3284">
      <w:pPr>
        <w:widowControl w:val="0"/>
        <w:suppressAutoHyphens w:val="0"/>
        <w:overflowPunct w:val="0"/>
        <w:autoSpaceDE w:val="0"/>
        <w:autoSpaceDN w:val="0"/>
        <w:adjustRightInd w:val="0"/>
        <w:ind w:left="357"/>
        <w:jc w:val="both"/>
        <w:textAlignment w:val="baseline"/>
        <w:rPr>
          <w:rFonts w:ascii="Arial" w:hAnsi="Arial" w:cs="Arial"/>
          <w:b/>
          <w:snapToGrid w:val="0"/>
          <w:color w:val="000000"/>
          <w:sz w:val="20"/>
          <w:szCs w:val="20"/>
        </w:rPr>
      </w:pPr>
    </w:p>
    <w:p w14:paraId="6F083DEB" w14:textId="7F93CF52" w:rsidR="009A465C" w:rsidRDefault="00BB7FBF" w:rsidP="00D8247A">
      <w:pPr>
        <w:widowControl w:val="0"/>
        <w:numPr>
          <w:ilvl w:val="1"/>
          <w:numId w:val="8"/>
        </w:numPr>
        <w:tabs>
          <w:tab w:val="left" w:pos="567"/>
        </w:tabs>
        <w:suppressAutoHyphens w:val="0"/>
        <w:snapToGrid w:val="0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284B04">
        <w:rPr>
          <w:rFonts w:ascii="Arial" w:hAnsi="Arial" w:cs="Arial"/>
          <w:snapToGrid w:val="0"/>
          <w:sz w:val="20"/>
          <w:szCs w:val="20"/>
          <w:lang w:eastAsia="cs-CZ"/>
        </w:rPr>
        <w:t xml:space="preserve">Objednatel přijímá i elektronické faktury, a to ve formátech XML nebo PDF. V takovém případě je Zhotovitel povinen elektronickou fakturu zaslat Objednateli na email </w:t>
      </w:r>
      <w:hyperlink r:id="rId8" w:history="1">
        <w:r w:rsidR="008468E9" w:rsidRPr="00487717">
          <w:rPr>
            <w:rStyle w:val="Hypertextovodkaz"/>
            <w:rFonts w:ascii="Arial" w:hAnsi="Arial" w:cs="Arial"/>
            <w:b/>
            <w:color w:val="000000" w:themeColor="text1"/>
            <w:sz w:val="20"/>
            <w:szCs w:val="20"/>
            <w:u w:val="none"/>
            <w:lang w:eastAsia="cs-CZ"/>
          </w:rPr>
          <w:t>obec.krelovice@seznam.cz</w:t>
        </w:r>
      </w:hyperlink>
      <w:r w:rsidRPr="00487717">
        <w:rPr>
          <w:rFonts w:ascii="Arial" w:hAnsi="Arial" w:cs="Arial"/>
          <w:snapToGrid w:val="0"/>
          <w:sz w:val="20"/>
          <w:szCs w:val="20"/>
          <w:lang w:eastAsia="cs-CZ"/>
        </w:rPr>
        <w:t>.</w:t>
      </w:r>
      <w:r w:rsidRPr="00284B04">
        <w:rPr>
          <w:rFonts w:ascii="Arial" w:hAnsi="Arial" w:cs="Arial"/>
          <w:snapToGrid w:val="0"/>
          <w:sz w:val="20"/>
          <w:szCs w:val="20"/>
          <w:lang w:eastAsia="cs-CZ"/>
        </w:rPr>
        <w:t xml:space="preserve"> </w:t>
      </w:r>
    </w:p>
    <w:p w14:paraId="7FA5E4B8" w14:textId="52B36BB6" w:rsidR="00095B49" w:rsidRDefault="00095B49" w:rsidP="00095B49">
      <w:pPr>
        <w:widowControl w:val="0"/>
        <w:tabs>
          <w:tab w:val="left" w:pos="567"/>
        </w:tabs>
        <w:suppressAutoHyphens w:val="0"/>
        <w:snapToGrid w:val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</w:p>
    <w:p w14:paraId="702C3D77" w14:textId="77777777" w:rsidR="00043E26" w:rsidRPr="00284B04" w:rsidRDefault="00043E26" w:rsidP="00D8247A">
      <w:pPr>
        <w:widowControl w:val="0"/>
        <w:numPr>
          <w:ilvl w:val="1"/>
          <w:numId w:val="8"/>
        </w:numPr>
        <w:tabs>
          <w:tab w:val="left" w:pos="567"/>
        </w:tabs>
        <w:suppressAutoHyphens w:val="0"/>
        <w:snapToGrid w:val="0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284B04">
        <w:rPr>
          <w:rFonts w:ascii="Arial" w:hAnsi="Arial" w:cs="Arial"/>
          <w:snapToGrid w:val="0"/>
          <w:sz w:val="20"/>
          <w:szCs w:val="20"/>
        </w:rPr>
        <w:t>V souvislosti se závazkem Zhotovitele vůči Objednateli k poskytnutí „Zádržného“ dle odst. 8.19. a 8.20. Obchodních podmínek nepožaduje Objednatel po Zhotoviteli Bankovní záruku za řádné plnění díla dle čl. 19.6. Obchodních podmínek.</w:t>
      </w:r>
    </w:p>
    <w:p w14:paraId="6C3EE8DA" w14:textId="77777777" w:rsidR="004A55B7" w:rsidRPr="00284B04" w:rsidRDefault="004A55B7" w:rsidP="00D8247A">
      <w:pPr>
        <w:pStyle w:val="Nadpis2"/>
        <w:keepNext w:val="0"/>
        <w:widowControl w:val="0"/>
        <w:numPr>
          <w:ilvl w:val="0"/>
          <w:numId w:val="0"/>
        </w:numPr>
        <w:suppressAutoHyphens w:val="0"/>
        <w:ind w:left="576" w:hanging="576"/>
        <w:rPr>
          <w:rFonts w:ascii="Arial" w:hAnsi="Arial" w:cs="Arial"/>
          <w:sz w:val="20"/>
          <w:szCs w:val="20"/>
        </w:rPr>
      </w:pPr>
    </w:p>
    <w:p w14:paraId="15D91590" w14:textId="77777777" w:rsidR="00284B04" w:rsidRDefault="00284B04" w:rsidP="00D8247A">
      <w:pPr>
        <w:pStyle w:val="Nadpis2"/>
        <w:keepNext w:val="0"/>
        <w:widowControl w:val="0"/>
        <w:numPr>
          <w:ilvl w:val="0"/>
          <w:numId w:val="0"/>
        </w:numPr>
        <w:suppressAutoHyphens w:val="0"/>
        <w:ind w:left="578" w:hanging="578"/>
        <w:rPr>
          <w:rFonts w:ascii="Arial" w:hAnsi="Arial" w:cs="Arial"/>
          <w:sz w:val="20"/>
          <w:szCs w:val="20"/>
        </w:rPr>
      </w:pPr>
    </w:p>
    <w:p w14:paraId="4477DF51" w14:textId="0662C2D5" w:rsidR="003D3964" w:rsidRPr="00284B04" w:rsidRDefault="003D3964" w:rsidP="00D8247A">
      <w:pPr>
        <w:pStyle w:val="Nadpis2"/>
        <w:keepNext w:val="0"/>
        <w:widowControl w:val="0"/>
        <w:numPr>
          <w:ilvl w:val="0"/>
          <w:numId w:val="0"/>
        </w:numPr>
        <w:suppressAutoHyphens w:val="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 xml:space="preserve">Článek </w:t>
      </w:r>
      <w:r w:rsidR="00806573" w:rsidRPr="00284B04">
        <w:rPr>
          <w:rFonts w:ascii="Arial" w:hAnsi="Arial" w:cs="Arial"/>
          <w:sz w:val="20"/>
          <w:szCs w:val="20"/>
        </w:rPr>
        <w:t>I</w:t>
      </w:r>
      <w:r w:rsidRPr="00284B04">
        <w:rPr>
          <w:rFonts w:ascii="Arial" w:hAnsi="Arial" w:cs="Arial"/>
          <w:sz w:val="20"/>
          <w:szCs w:val="20"/>
        </w:rPr>
        <w:t>X.</w:t>
      </w:r>
    </w:p>
    <w:p w14:paraId="45BF0476" w14:textId="77777777" w:rsidR="00B9148F" w:rsidRPr="00284B04" w:rsidRDefault="00131FE7" w:rsidP="00D8247A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after="24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Obchodní podmínky</w:t>
      </w:r>
    </w:p>
    <w:p w14:paraId="4C1AFB22" w14:textId="77777777" w:rsidR="00A021CA" w:rsidRPr="00284B04" w:rsidRDefault="00131FE7" w:rsidP="00D8247A">
      <w:pPr>
        <w:widowControl w:val="0"/>
        <w:numPr>
          <w:ilvl w:val="1"/>
          <w:numId w:val="9"/>
        </w:numPr>
        <w:tabs>
          <w:tab w:val="left" w:pos="567"/>
        </w:tabs>
        <w:suppressAutoHyphens w:val="0"/>
        <w:ind w:left="0" w:firstLine="0"/>
        <w:jc w:val="both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 xml:space="preserve">Smluvní strany tímto při určení svých vzájemných práv a povinností odkazují na nedílnou součást této smlouvy, a to na obchodní podmínky </w:t>
      </w:r>
      <w:r w:rsidR="00770282" w:rsidRPr="00284B04">
        <w:rPr>
          <w:rFonts w:ascii="Arial" w:hAnsi="Arial" w:cs="Arial"/>
          <w:sz w:val="20"/>
          <w:szCs w:val="20"/>
        </w:rPr>
        <w:t>O</w:t>
      </w:r>
      <w:r w:rsidR="003B392A" w:rsidRPr="00284B04">
        <w:rPr>
          <w:rFonts w:ascii="Arial" w:hAnsi="Arial" w:cs="Arial"/>
          <w:sz w:val="20"/>
          <w:szCs w:val="20"/>
        </w:rPr>
        <w:t xml:space="preserve">bjednatele, jakožto </w:t>
      </w:r>
      <w:r w:rsidRPr="00284B04">
        <w:rPr>
          <w:rFonts w:ascii="Arial" w:hAnsi="Arial" w:cs="Arial"/>
          <w:sz w:val="20"/>
          <w:szCs w:val="20"/>
        </w:rPr>
        <w:t xml:space="preserve">zadavatele </w:t>
      </w:r>
      <w:r w:rsidR="003B392A" w:rsidRPr="00284B04">
        <w:rPr>
          <w:rFonts w:ascii="Arial" w:hAnsi="Arial" w:cs="Arial"/>
          <w:sz w:val="20"/>
          <w:szCs w:val="20"/>
        </w:rPr>
        <w:t xml:space="preserve">výše uvedené </w:t>
      </w:r>
      <w:r w:rsidRPr="00284B04">
        <w:rPr>
          <w:rFonts w:ascii="Arial" w:hAnsi="Arial" w:cs="Arial"/>
          <w:sz w:val="20"/>
          <w:szCs w:val="20"/>
        </w:rPr>
        <w:t>veřejn</w:t>
      </w:r>
      <w:r w:rsidR="003B392A" w:rsidRPr="00284B04">
        <w:rPr>
          <w:rFonts w:ascii="Arial" w:hAnsi="Arial" w:cs="Arial"/>
          <w:sz w:val="20"/>
          <w:szCs w:val="20"/>
        </w:rPr>
        <w:t>é</w:t>
      </w:r>
      <w:r w:rsidRPr="00284B04">
        <w:rPr>
          <w:rFonts w:ascii="Arial" w:hAnsi="Arial" w:cs="Arial"/>
          <w:sz w:val="20"/>
          <w:szCs w:val="20"/>
        </w:rPr>
        <w:t xml:space="preserve"> zakázk</w:t>
      </w:r>
      <w:r w:rsidR="003B392A" w:rsidRPr="00284B04">
        <w:rPr>
          <w:rFonts w:ascii="Arial" w:hAnsi="Arial" w:cs="Arial"/>
          <w:sz w:val="20"/>
          <w:szCs w:val="20"/>
        </w:rPr>
        <w:t>y</w:t>
      </w:r>
      <w:r w:rsidRPr="00284B04">
        <w:rPr>
          <w:rFonts w:ascii="Arial" w:hAnsi="Arial" w:cs="Arial"/>
          <w:sz w:val="20"/>
          <w:szCs w:val="20"/>
        </w:rPr>
        <w:t>.</w:t>
      </w:r>
    </w:p>
    <w:p w14:paraId="42212024" w14:textId="77777777" w:rsidR="00131FE7" w:rsidRPr="00284B04" w:rsidRDefault="00131FE7" w:rsidP="00D8247A">
      <w:pPr>
        <w:widowControl w:val="0"/>
        <w:suppressAutoHyphens w:val="0"/>
        <w:ind w:left="720"/>
        <w:jc w:val="both"/>
        <w:rPr>
          <w:rFonts w:ascii="Arial" w:hAnsi="Arial" w:cs="Arial"/>
          <w:sz w:val="20"/>
          <w:szCs w:val="20"/>
        </w:rPr>
      </w:pPr>
    </w:p>
    <w:p w14:paraId="0BDAE849" w14:textId="77777777" w:rsidR="00131FE7" w:rsidRPr="00284B04" w:rsidRDefault="008A0551" w:rsidP="00D8247A">
      <w:pPr>
        <w:widowControl w:val="0"/>
        <w:numPr>
          <w:ilvl w:val="1"/>
          <w:numId w:val="9"/>
        </w:numPr>
        <w:tabs>
          <w:tab w:val="left" w:pos="567"/>
        </w:tabs>
        <w:suppressAutoHyphens w:val="0"/>
        <w:ind w:left="0" w:firstLine="0"/>
        <w:jc w:val="both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 xml:space="preserve">V případě rozporu obchodních podmínek a této smlouvy mají přednost ustanovení </w:t>
      </w:r>
      <w:r w:rsidR="003B392A" w:rsidRPr="00284B04">
        <w:rPr>
          <w:rFonts w:ascii="Arial" w:hAnsi="Arial" w:cs="Arial"/>
          <w:sz w:val="20"/>
          <w:szCs w:val="20"/>
        </w:rPr>
        <w:t>uvedená v</w:t>
      </w:r>
      <w:r w:rsidR="009D7CE9" w:rsidRPr="00284B04">
        <w:rPr>
          <w:rFonts w:ascii="Arial" w:hAnsi="Arial" w:cs="Arial"/>
          <w:sz w:val="20"/>
          <w:szCs w:val="20"/>
        </w:rPr>
        <w:t>e smlouvě</w:t>
      </w:r>
      <w:r w:rsidRPr="00284B04">
        <w:rPr>
          <w:rFonts w:ascii="Arial" w:hAnsi="Arial" w:cs="Arial"/>
          <w:sz w:val="20"/>
          <w:szCs w:val="20"/>
        </w:rPr>
        <w:t>.</w:t>
      </w:r>
    </w:p>
    <w:p w14:paraId="680DFEE0" w14:textId="77777777" w:rsidR="00A94631" w:rsidRPr="00284B04" w:rsidRDefault="00A94631" w:rsidP="00D8247A">
      <w:pPr>
        <w:widowControl w:val="0"/>
        <w:tabs>
          <w:tab w:val="left" w:pos="567"/>
        </w:tabs>
        <w:suppressAutoHyphens w:val="0"/>
        <w:jc w:val="both"/>
        <w:rPr>
          <w:rFonts w:ascii="Arial" w:hAnsi="Arial" w:cs="Arial"/>
          <w:sz w:val="20"/>
          <w:szCs w:val="20"/>
        </w:rPr>
      </w:pPr>
    </w:p>
    <w:p w14:paraId="7BF7C6B7" w14:textId="77777777" w:rsidR="0009719D" w:rsidRPr="00284B04" w:rsidRDefault="0009719D" w:rsidP="00D8247A">
      <w:pPr>
        <w:widowControl w:val="0"/>
        <w:numPr>
          <w:ilvl w:val="1"/>
          <w:numId w:val="9"/>
        </w:numPr>
        <w:tabs>
          <w:tab w:val="left" w:pos="567"/>
        </w:tabs>
        <w:suppressAutoHyphens w:val="0"/>
        <w:jc w:val="both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 xml:space="preserve">Zhotovitel tímto prohlašuje, že OP zadavatele zná, akceptuje je a rozumí jim. </w:t>
      </w:r>
    </w:p>
    <w:p w14:paraId="6B8F5789" w14:textId="77777777" w:rsidR="004A55B7" w:rsidRPr="00284B04" w:rsidRDefault="004A55B7" w:rsidP="00D8247A">
      <w:pPr>
        <w:widowControl w:val="0"/>
        <w:suppressAutoHyphens w:val="0"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</w:p>
    <w:p w14:paraId="0B60D3FE" w14:textId="77777777" w:rsidR="00284B04" w:rsidRDefault="00284B04" w:rsidP="00D8247A">
      <w:pPr>
        <w:widowControl w:val="0"/>
        <w:suppressAutoHyphens w:val="0"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</w:p>
    <w:p w14:paraId="751E02C0" w14:textId="757B044C" w:rsidR="00831C04" w:rsidRPr="00284B04" w:rsidRDefault="00831C04" w:rsidP="00D8247A">
      <w:pPr>
        <w:widowControl w:val="0"/>
        <w:suppressAutoHyphens w:val="0"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  <w:r w:rsidRPr="00284B04">
        <w:rPr>
          <w:rFonts w:ascii="Arial" w:hAnsi="Arial" w:cs="Arial"/>
          <w:b/>
          <w:bCs/>
          <w:snapToGrid w:val="0"/>
          <w:sz w:val="20"/>
          <w:szCs w:val="20"/>
          <w:lang w:eastAsia="cs-CZ"/>
        </w:rPr>
        <w:lastRenderedPageBreak/>
        <w:t>Článek X</w:t>
      </w:r>
      <w:r w:rsidR="000C1E31" w:rsidRPr="00284B04">
        <w:rPr>
          <w:rFonts w:ascii="Arial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1B5C73D1" w14:textId="77777777" w:rsidR="00831C04" w:rsidRPr="00284B04" w:rsidRDefault="00831C04" w:rsidP="00D8247A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after="24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Odpovědnost za vady díla a záruka za jakost</w:t>
      </w:r>
    </w:p>
    <w:p w14:paraId="6F72C1E7" w14:textId="0CD5D2A4" w:rsidR="003A4246" w:rsidRPr="00284B04" w:rsidRDefault="003A4246" w:rsidP="00D8247A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 xml:space="preserve">Zhotovitel poskytuje na dílo, které je předmětem této Smlouvy, záruku za jakost v délce trvání </w:t>
      </w:r>
      <w:r w:rsidRPr="00284B04">
        <w:rPr>
          <w:rFonts w:ascii="Arial" w:hAnsi="Arial" w:cs="Arial"/>
          <w:b/>
          <w:sz w:val="20"/>
          <w:szCs w:val="20"/>
          <w:lang w:eastAsia="cs-CZ"/>
        </w:rPr>
        <w:t>60 měsíců</w:t>
      </w:r>
      <w:r w:rsidRPr="00284B04">
        <w:rPr>
          <w:rFonts w:ascii="Arial" w:hAnsi="Arial" w:cs="Arial"/>
          <w:sz w:val="20"/>
          <w:szCs w:val="20"/>
          <w:lang w:eastAsia="cs-CZ"/>
        </w:rPr>
        <w:t>.</w:t>
      </w:r>
    </w:p>
    <w:p w14:paraId="0E6C050A" w14:textId="77777777" w:rsidR="00A94631" w:rsidRPr="00284B04" w:rsidRDefault="00A94631" w:rsidP="00D8247A">
      <w:pPr>
        <w:pStyle w:val="Zkladntextodsazen21"/>
        <w:widowControl w:val="0"/>
        <w:tabs>
          <w:tab w:val="left" w:pos="567"/>
        </w:tabs>
        <w:suppressAutoHyphens w:val="0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610A0468" w14:textId="77777777" w:rsidR="0091657F" w:rsidRPr="00284B04" w:rsidRDefault="0091657F" w:rsidP="00D8247A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 xml:space="preserve">Záruka za jakost počíná běžet ode dne podepsání písemného protokolu o předání a převzetí díla bez vad.  </w:t>
      </w:r>
    </w:p>
    <w:p w14:paraId="5857F753" w14:textId="77777777" w:rsidR="0091657F" w:rsidRPr="00284B04" w:rsidRDefault="0091657F" w:rsidP="00D8247A">
      <w:pPr>
        <w:widowControl w:val="0"/>
        <w:suppressAutoHyphens w:val="0"/>
        <w:overflowPunct w:val="0"/>
        <w:autoSpaceDE w:val="0"/>
        <w:autoSpaceDN w:val="0"/>
        <w:adjustRightInd w:val="0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</w:p>
    <w:p w14:paraId="41B81A6C" w14:textId="77777777" w:rsidR="00831C04" w:rsidRPr="00284B04" w:rsidRDefault="00831C04" w:rsidP="00D8247A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ind w:left="0" w:firstLine="0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Bližší podmínky upravující odpovědnost za vady díla a záruku za jakost jsou uvedeny v příslušné části OP.</w:t>
      </w:r>
    </w:p>
    <w:p w14:paraId="4EDA70F5" w14:textId="77777777" w:rsidR="00B9148F" w:rsidRPr="00284B04" w:rsidRDefault="00B9148F" w:rsidP="00D8247A">
      <w:pPr>
        <w:pStyle w:val="Zkladntextodsazen21"/>
        <w:widowControl w:val="0"/>
        <w:suppressAutoHyphens w:val="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2D2C4B09" w14:textId="77777777" w:rsidR="00401E86" w:rsidRPr="00284B04" w:rsidRDefault="00401E86" w:rsidP="00D8247A">
      <w:pPr>
        <w:pStyle w:val="Zkladntextodsazen21"/>
        <w:widowControl w:val="0"/>
        <w:suppressAutoHyphens w:val="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284B04">
        <w:rPr>
          <w:rFonts w:ascii="Arial" w:hAnsi="Arial" w:cs="Arial"/>
          <w:b/>
          <w:sz w:val="20"/>
          <w:szCs w:val="20"/>
        </w:rPr>
        <w:t>Článek XI.</w:t>
      </w:r>
    </w:p>
    <w:p w14:paraId="17475E8E" w14:textId="77777777" w:rsidR="00401E86" w:rsidRPr="00284B04" w:rsidRDefault="00401E86" w:rsidP="00D8247A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after="24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Platnost a účinnost smlouvy</w:t>
      </w:r>
    </w:p>
    <w:p w14:paraId="16E7D1AE" w14:textId="77777777" w:rsidR="00885F11" w:rsidRPr="00284B04" w:rsidRDefault="00885F11" w:rsidP="00D8247A">
      <w:pPr>
        <w:pStyle w:val="Zkladntextodsazen21"/>
        <w:widowControl w:val="0"/>
        <w:numPr>
          <w:ilvl w:val="0"/>
          <w:numId w:val="15"/>
        </w:numPr>
        <w:tabs>
          <w:tab w:val="left" w:pos="567"/>
        </w:tabs>
        <w:suppressAutoHyphens w:val="0"/>
        <w:ind w:left="0" w:firstLine="0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Tato Smlouva o dílo je vyhotovena v elektronické podobě, přičemž obě smluvní strany obdrží její elektronický originál.</w:t>
      </w:r>
    </w:p>
    <w:p w14:paraId="5663B69C" w14:textId="77777777" w:rsidR="00885F11" w:rsidRPr="00284B04" w:rsidRDefault="00885F11" w:rsidP="00D8247A">
      <w:pPr>
        <w:pStyle w:val="Zkladntextodsazen21"/>
        <w:widowControl w:val="0"/>
        <w:suppressAutoHyphens w:val="0"/>
        <w:ind w:firstLine="0"/>
        <w:rPr>
          <w:rFonts w:ascii="Arial" w:hAnsi="Arial" w:cs="Arial"/>
          <w:sz w:val="20"/>
          <w:szCs w:val="20"/>
        </w:rPr>
      </w:pPr>
    </w:p>
    <w:p w14:paraId="4A615391" w14:textId="37BC431A" w:rsidR="00885F11" w:rsidRPr="004E2DD5" w:rsidRDefault="00885F11" w:rsidP="00D8247A">
      <w:pPr>
        <w:pStyle w:val="Zkladntextodsazen21"/>
        <w:widowControl w:val="0"/>
        <w:numPr>
          <w:ilvl w:val="0"/>
          <w:numId w:val="15"/>
        </w:numPr>
        <w:tabs>
          <w:tab w:val="left" w:pos="567"/>
        </w:tabs>
        <w:suppressAutoHyphens w:val="0"/>
        <w:ind w:left="0" w:firstLine="0"/>
        <w:rPr>
          <w:rFonts w:ascii="Arial" w:hAnsi="Arial" w:cs="Arial"/>
          <w:sz w:val="20"/>
          <w:szCs w:val="20"/>
        </w:rPr>
      </w:pPr>
      <w:r w:rsidRPr="004E2DD5">
        <w:rPr>
          <w:rFonts w:ascii="Arial" w:hAnsi="Arial" w:cs="Arial"/>
          <w:sz w:val="20"/>
          <w:szCs w:val="20"/>
        </w:rPr>
        <w:t xml:space="preserve">Smlouva je </w:t>
      </w:r>
      <w:r w:rsidRPr="004E2DD5">
        <w:rPr>
          <w:rFonts w:ascii="Arial" w:hAnsi="Arial" w:cs="Arial"/>
          <w:b/>
          <w:sz w:val="20"/>
          <w:szCs w:val="20"/>
          <w:u w:val="single"/>
        </w:rPr>
        <w:t>platná</w:t>
      </w:r>
      <w:ins w:id="51" w:author="Autor">
        <w:r w:rsidR="00137500">
          <w:rPr>
            <w:rFonts w:ascii="Arial" w:hAnsi="Arial" w:cs="Arial"/>
            <w:b/>
            <w:sz w:val="20"/>
            <w:szCs w:val="20"/>
            <w:u w:val="single"/>
          </w:rPr>
          <w:t xml:space="preserve"> a účinná</w:t>
        </w:r>
      </w:ins>
      <w:r w:rsidRPr="004E2DD5">
        <w:rPr>
          <w:rFonts w:ascii="Arial" w:hAnsi="Arial" w:cs="Arial"/>
          <w:sz w:val="20"/>
          <w:szCs w:val="20"/>
        </w:rPr>
        <w:t xml:space="preserve"> dnem připojení platného uznávaného elektronického podpisu dle zákona č. 297/2016 Sb., o službách vytvářejících důvěru pro elektronické transakce, ve znění pozdějších předpisů, do této Smlouvy a jejích jednotlivých příloh, nejsou-li součástí jediného elektronického dokumentu (tj. do všech samostatných souborů tvořících v souhrnu Smlouvu, a to oběma smluvními stranami).</w:t>
      </w:r>
    </w:p>
    <w:p w14:paraId="12CFB3CD" w14:textId="77777777" w:rsidR="00885F11" w:rsidRPr="009A55A5" w:rsidRDefault="00885F11" w:rsidP="00D8247A">
      <w:pPr>
        <w:pStyle w:val="Zkladntextodsazen21"/>
        <w:widowControl w:val="0"/>
        <w:suppressAutoHyphens w:val="0"/>
        <w:ind w:firstLine="0"/>
        <w:rPr>
          <w:rFonts w:ascii="Arial" w:hAnsi="Arial" w:cs="Arial"/>
          <w:sz w:val="20"/>
          <w:szCs w:val="20"/>
          <w:highlight w:val="yellow"/>
        </w:rPr>
      </w:pPr>
    </w:p>
    <w:p w14:paraId="51794224" w14:textId="7A6C9C93" w:rsidR="006A2F51" w:rsidRPr="00C503F4" w:rsidDel="00137500" w:rsidRDefault="006A2F51" w:rsidP="006A2F51">
      <w:pPr>
        <w:pStyle w:val="Zkladntextodsazen21"/>
        <w:numPr>
          <w:ilvl w:val="0"/>
          <w:numId w:val="15"/>
        </w:numPr>
        <w:ind w:left="0" w:firstLine="0"/>
        <w:rPr>
          <w:del w:id="52" w:author="Autor"/>
          <w:rFonts w:ascii="Arial" w:hAnsi="Arial" w:cs="Arial"/>
          <w:sz w:val="20"/>
          <w:szCs w:val="20"/>
        </w:rPr>
      </w:pPr>
      <w:del w:id="53" w:author="Autor">
        <w:r w:rsidRPr="00C503F4" w:rsidDel="00137500">
          <w:rPr>
            <w:rFonts w:ascii="Arial" w:hAnsi="Arial" w:cs="Arial"/>
            <w:b/>
            <w:sz w:val="20"/>
            <w:szCs w:val="20"/>
          </w:rPr>
          <w:delText>Smlouva je uzavírána s </w:delText>
        </w:r>
        <w:r w:rsidRPr="004E2DD5" w:rsidDel="00137500">
          <w:rPr>
            <w:rFonts w:ascii="Arial" w:hAnsi="Arial" w:cs="Arial"/>
            <w:b/>
            <w:sz w:val="20"/>
            <w:szCs w:val="20"/>
            <w:u w:val="single"/>
          </w:rPr>
          <w:delText>odloženou účinností</w:delText>
        </w:r>
        <w:r w:rsidRPr="00C503F4" w:rsidDel="00137500">
          <w:rPr>
            <w:rFonts w:ascii="Arial" w:hAnsi="Arial" w:cs="Arial"/>
            <w:sz w:val="20"/>
            <w:szCs w:val="20"/>
          </w:rPr>
          <w:delText xml:space="preserve">, přičemž tato </w:delText>
        </w:r>
        <w:r w:rsidRPr="00C503F4" w:rsidDel="00137500">
          <w:rPr>
            <w:rFonts w:ascii="Arial" w:hAnsi="Arial" w:cs="Arial"/>
            <w:b/>
            <w:sz w:val="20"/>
            <w:szCs w:val="20"/>
          </w:rPr>
          <w:delText>Smlouva nabývá účinnosti dnem odeslání písemné výzvy</w:delText>
        </w:r>
        <w:r w:rsidRPr="00C503F4" w:rsidDel="00137500">
          <w:rPr>
            <w:rFonts w:ascii="Arial" w:hAnsi="Arial" w:cs="Arial"/>
            <w:sz w:val="20"/>
            <w:szCs w:val="20"/>
          </w:rPr>
          <w:delText xml:space="preserve"> Zhotoviteli k převzetí stanoviště Objednatelem.</w:delText>
        </w:r>
      </w:del>
    </w:p>
    <w:p w14:paraId="33EB4F9F" w14:textId="33BFB99A" w:rsidR="006A2F51" w:rsidRPr="00C503F4" w:rsidDel="00137500" w:rsidRDefault="006A2F51" w:rsidP="006A2F51">
      <w:pPr>
        <w:pStyle w:val="Odstavecseseznamem"/>
        <w:rPr>
          <w:del w:id="54" w:author="Autor"/>
          <w:rFonts w:ascii="Arial" w:hAnsi="Arial" w:cs="Arial"/>
          <w:sz w:val="20"/>
          <w:szCs w:val="20"/>
        </w:rPr>
      </w:pPr>
    </w:p>
    <w:p w14:paraId="655A59DB" w14:textId="7C9AF7B2" w:rsidR="006A2F51" w:rsidRPr="00C503F4" w:rsidDel="00137500" w:rsidRDefault="006A2F51" w:rsidP="006A2F51">
      <w:pPr>
        <w:pStyle w:val="Zkladntextodsazen21"/>
        <w:numPr>
          <w:ilvl w:val="0"/>
          <w:numId w:val="15"/>
        </w:numPr>
        <w:ind w:left="0" w:firstLine="0"/>
        <w:rPr>
          <w:del w:id="55" w:author="Autor"/>
          <w:rFonts w:ascii="Arial" w:hAnsi="Arial" w:cs="Arial"/>
          <w:sz w:val="20"/>
          <w:szCs w:val="20"/>
        </w:rPr>
      </w:pPr>
      <w:del w:id="56" w:author="Autor">
        <w:r w:rsidRPr="00C503F4" w:rsidDel="00137500">
          <w:rPr>
            <w:rFonts w:ascii="Arial" w:hAnsi="Arial" w:cs="Arial"/>
            <w:sz w:val="20"/>
            <w:szCs w:val="20"/>
          </w:rPr>
          <w:delText xml:space="preserve">Objednatel je povinen po rozhodnutí o finančním zajištění akce zaslat Zhotoviteli písemnou výzvu k převzetí staveniště. </w:delText>
        </w:r>
      </w:del>
    </w:p>
    <w:p w14:paraId="56361141" w14:textId="601D4FBD" w:rsidR="006A2F51" w:rsidRPr="00C503F4" w:rsidDel="00137500" w:rsidRDefault="006A2F51" w:rsidP="006A2F51">
      <w:pPr>
        <w:pStyle w:val="Odstavecseseznamem"/>
        <w:rPr>
          <w:del w:id="57" w:author="Autor"/>
          <w:rFonts w:ascii="Arial" w:hAnsi="Arial" w:cs="Arial"/>
          <w:sz w:val="20"/>
          <w:szCs w:val="20"/>
        </w:rPr>
      </w:pPr>
    </w:p>
    <w:p w14:paraId="7340DDA0" w14:textId="5DC0D52C" w:rsidR="006A2F51" w:rsidRPr="00C503F4" w:rsidDel="00137500" w:rsidRDefault="006A2F51" w:rsidP="006A2F51">
      <w:pPr>
        <w:pStyle w:val="Zkladntextodsazen21"/>
        <w:numPr>
          <w:ilvl w:val="0"/>
          <w:numId w:val="15"/>
        </w:numPr>
        <w:ind w:left="0" w:firstLine="0"/>
        <w:rPr>
          <w:del w:id="58" w:author="Autor"/>
          <w:rFonts w:ascii="Arial" w:hAnsi="Arial" w:cs="Arial"/>
          <w:sz w:val="20"/>
          <w:szCs w:val="20"/>
        </w:rPr>
      </w:pPr>
      <w:del w:id="59" w:author="Autor">
        <w:r w:rsidRPr="00C503F4" w:rsidDel="00137500">
          <w:rPr>
            <w:rFonts w:ascii="Arial" w:hAnsi="Arial" w:cs="Arial"/>
            <w:sz w:val="20"/>
            <w:szCs w:val="20"/>
          </w:rPr>
          <w:delText xml:space="preserve">Pokud Objednatel Zhotoviteli neodešle písemnou výzvu k převzetí staveniště dle této Smlouvy ani do </w:delText>
        </w:r>
        <w:r w:rsidRPr="00C503F4" w:rsidDel="00137500">
          <w:rPr>
            <w:rFonts w:ascii="Arial" w:hAnsi="Arial" w:cs="Arial"/>
            <w:b/>
            <w:sz w:val="20"/>
            <w:szCs w:val="20"/>
          </w:rPr>
          <w:delText>30. 06. 2022</w:delText>
        </w:r>
        <w:r w:rsidRPr="00C503F4" w:rsidDel="00137500">
          <w:rPr>
            <w:rFonts w:ascii="Arial" w:hAnsi="Arial" w:cs="Arial"/>
            <w:sz w:val="20"/>
            <w:szCs w:val="20"/>
          </w:rPr>
          <w:delText>, nenabude Smlouva účinnosti a bez dalšího tímto dnem pozbude i své platnosti. V takovém případě nevzniká Zhotoviteli nárok na náhradu škody nebo ušlého zisku a s tímto vědomím Zhotovitel Smlouvu podepisuje.</w:delText>
        </w:r>
      </w:del>
    </w:p>
    <w:p w14:paraId="1A7B190B" w14:textId="49BEDDD6" w:rsidR="00303FD5" w:rsidRPr="009A55A5" w:rsidRDefault="00885F11" w:rsidP="004E2DD5">
      <w:pPr>
        <w:pStyle w:val="Zkladntextodsazen21"/>
        <w:widowControl w:val="0"/>
        <w:tabs>
          <w:tab w:val="left" w:pos="567"/>
        </w:tabs>
        <w:suppressAutoHyphens w:val="0"/>
        <w:ind w:firstLine="0"/>
        <w:rPr>
          <w:rFonts w:ascii="Arial" w:hAnsi="Arial" w:cs="Arial"/>
          <w:sz w:val="20"/>
          <w:szCs w:val="20"/>
          <w:highlight w:val="yellow"/>
        </w:rPr>
      </w:pPr>
      <w:del w:id="60" w:author="Autor">
        <w:r w:rsidRPr="009A55A5" w:rsidDel="00137500">
          <w:rPr>
            <w:rFonts w:ascii="Arial" w:hAnsi="Arial" w:cs="Arial"/>
            <w:sz w:val="20"/>
            <w:szCs w:val="20"/>
            <w:highlight w:val="yellow"/>
          </w:rPr>
          <w:delText xml:space="preserve"> </w:delText>
        </w:r>
      </w:del>
    </w:p>
    <w:p w14:paraId="16E9CE90" w14:textId="77777777" w:rsidR="009C789C" w:rsidRPr="00284B04" w:rsidRDefault="009C789C" w:rsidP="00D8247A">
      <w:pPr>
        <w:pStyle w:val="Zkladntextodsazen21"/>
        <w:widowControl w:val="0"/>
        <w:suppressAutoHyphens w:val="0"/>
        <w:ind w:firstLine="0"/>
        <w:rPr>
          <w:rFonts w:ascii="Arial" w:hAnsi="Arial" w:cs="Arial"/>
          <w:sz w:val="20"/>
          <w:szCs w:val="20"/>
        </w:rPr>
      </w:pPr>
    </w:p>
    <w:p w14:paraId="1AE804AB" w14:textId="77777777" w:rsidR="00540A61" w:rsidRPr="00284B04" w:rsidRDefault="00540A61" w:rsidP="00D8247A">
      <w:pPr>
        <w:pStyle w:val="Zkladntextodsazen21"/>
        <w:widowControl w:val="0"/>
        <w:suppressAutoHyphens w:val="0"/>
        <w:ind w:firstLine="0"/>
        <w:rPr>
          <w:rFonts w:ascii="Arial" w:hAnsi="Arial" w:cs="Arial"/>
          <w:sz w:val="20"/>
          <w:szCs w:val="20"/>
        </w:rPr>
      </w:pPr>
    </w:p>
    <w:p w14:paraId="20DE3445" w14:textId="77777777" w:rsidR="003D3964" w:rsidRPr="00284B04" w:rsidRDefault="003D3964" w:rsidP="00D8247A">
      <w:pPr>
        <w:pStyle w:val="Zkladntextodsazen21"/>
        <w:widowControl w:val="0"/>
        <w:suppressAutoHyphens w:val="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284B04">
        <w:rPr>
          <w:rFonts w:ascii="Arial" w:hAnsi="Arial" w:cs="Arial"/>
          <w:b/>
          <w:sz w:val="20"/>
          <w:szCs w:val="20"/>
        </w:rPr>
        <w:t xml:space="preserve">Článek </w:t>
      </w:r>
      <w:r w:rsidR="00806573" w:rsidRPr="00284B04">
        <w:rPr>
          <w:rFonts w:ascii="Arial" w:hAnsi="Arial" w:cs="Arial"/>
          <w:b/>
          <w:sz w:val="20"/>
          <w:szCs w:val="20"/>
        </w:rPr>
        <w:t>X</w:t>
      </w:r>
      <w:r w:rsidR="00831C04" w:rsidRPr="00284B04">
        <w:rPr>
          <w:rFonts w:ascii="Arial" w:hAnsi="Arial" w:cs="Arial"/>
          <w:b/>
          <w:sz w:val="20"/>
          <w:szCs w:val="20"/>
        </w:rPr>
        <w:t>I</w:t>
      </w:r>
      <w:r w:rsidR="00401E86" w:rsidRPr="00284B04">
        <w:rPr>
          <w:rFonts w:ascii="Arial" w:hAnsi="Arial" w:cs="Arial"/>
          <w:b/>
          <w:sz w:val="20"/>
          <w:szCs w:val="20"/>
        </w:rPr>
        <w:t>I</w:t>
      </w:r>
      <w:r w:rsidR="008946C4" w:rsidRPr="00284B04">
        <w:rPr>
          <w:rFonts w:ascii="Arial" w:hAnsi="Arial" w:cs="Arial"/>
          <w:b/>
          <w:sz w:val="20"/>
          <w:szCs w:val="20"/>
        </w:rPr>
        <w:t>.</w:t>
      </w:r>
    </w:p>
    <w:p w14:paraId="0787EDB9" w14:textId="77777777" w:rsidR="00F271C4" w:rsidRPr="00284B04" w:rsidRDefault="008A0551" w:rsidP="00D8247A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after="240"/>
        <w:ind w:left="578" w:hanging="578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Závěrečná ustanovení</w:t>
      </w:r>
    </w:p>
    <w:p w14:paraId="4D3EBA1E" w14:textId="77777777" w:rsidR="00890156" w:rsidRPr="009A55A5" w:rsidRDefault="00890156" w:rsidP="00D8247A">
      <w:pPr>
        <w:pStyle w:val="Zkladntextodsazen21"/>
        <w:widowControl w:val="0"/>
        <w:suppressAutoHyphens w:val="0"/>
        <w:ind w:firstLine="0"/>
        <w:rPr>
          <w:rFonts w:ascii="Arial" w:hAnsi="Arial" w:cs="Arial"/>
          <w:sz w:val="20"/>
          <w:szCs w:val="20"/>
          <w:highlight w:val="yellow"/>
          <w:lang w:eastAsia="cs-CZ"/>
        </w:rPr>
      </w:pPr>
    </w:p>
    <w:p w14:paraId="16C3C274" w14:textId="3C523E67" w:rsidR="004C10F2" w:rsidRDefault="00F454AB" w:rsidP="00653058">
      <w:pPr>
        <w:pStyle w:val="Zkladntextodsazen21"/>
        <w:widowControl w:val="0"/>
        <w:numPr>
          <w:ilvl w:val="0"/>
          <w:numId w:val="16"/>
        </w:numPr>
        <w:suppressAutoHyphens w:val="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487717">
        <w:rPr>
          <w:rFonts w:ascii="Arial" w:hAnsi="Arial" w:cs="Arial"/>
          <w:sz w:val="20"/>
          <w:szCs w:val="20"/>
          <w:lang w:eastAsia="cs-CZ"/>
        </w:rPr>
        <w:t xml:space="preserve">Zhotovitel souhlasí se zveřejněním </w:t>
      </w:r>
      <w:r w:rsidR="005C150F" w:rsidRPr="00487717">
        <w:rPr>
          <w:rFonts w:ascii="Arial" w:hAnsi="Arial" w:cs="Arial"/>
          <w:sz w:val="20"/>
          <w:szCs w:val="20"/>
          <w:lang w:eastAsia="cs-CZ"/>
        </w:rPr>
        <w:t xml:space="preserve">případných informací o této Smlouvě dle zákona č. 106/1999 Sb. o svobodném přístupu k informacím, v jeho platném znění, či se zveřejněním </w:t>
      </w:r>
      <w:r w:rsidRPr="00A243A3">
        <w:rPr>
          <w:rFonts w:ascii="Arial" w:hAnsi="Arial" w:cs="Arial"/>
          <w:sz w:val="20"/>
          <w:szCs w:val="20"/>
          <w:lang w:eastAsia="cs-CZ"/>
        </w:rPr>
        <w:t>Smlouvy v souladu s povinnostmi Objednatele za podmínek vyplývajících z příslušných právních předpisů, zejména souhlasí se zveřejněním Smlouvy včetně všech jejich změn a dodatků, výše skutečně uhrazené ceny na základě Smlouvy a dalších údajů na profilu Objednatele dle § 219 ZZVZ</w:t>
      </w:r>
      <w:r w:rsidR="00487717" w:rsidRPr="00A243A3">
        <w:rPr>
          <w:rFonts w:ascii="Arial" w:hAnsi="Arial" w:cs="Arial"/>
          <w:sz w:val="20"/>
          <w:szCs w:val="20"/>
          <w:lang w:eastAsia="cs-CZ"/>
        </w:rPr>
        <w:t>.</w:t>
      </w:r>
      <w:r w:rsidRPr="00A243A3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3A30C8F7" w14:textId="77777777" w:rsidR="00653058" w:rsidRPr="00487717" w:rsidRDefault="00653058" w:rsidP="00653058">
      <w:pPr>
        <w:pStyle w:val="Zkladntextodsazen21"/>
        <w:widowControl w:val="0"/>
        <w:suppressAutoHyphens w:val="0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35F41EB1" w14:textId="77777777" w:rsidR="004C10F2" w:rsidRPr="00284B04" w:rsidRDefault="004C10F2" w:rsidP="004C10F2">
      <w:pPr>
        <w:pStyle w:val="Zkladntextodsazen21"/>
        <w:numPr>
          <w:ilvl w:val="0"/>
          <w:numId w:val="16"/>
        </w:numPr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84B04">
        <w:rPr>
          <w:rFonts w:ascii="Arial" w:hAnsi="Arial" w:cs="Arial"/>
          <w:color w:val="000000"/>
          <w:sz w:val="20"/>
          <w:szCs w:val="20"/>
        </w:rPr>
        <w:t>Zhotovitel se zavazuje, že nebude plnění předmětu díla, tak jak je definováno touto Smlouvou, realizovat v rozporu se zásadami sociální odpovědnosti, environmentální odpovědnosti a inovací ve smyslu zákona č. 134//2016 Sb., o zadávání veřejných zakázek v aktuálním znění. V rámci plnění předmětu díla se tedy bude Zhotovitel v rámci svých reálných možností chovat tak, aby zohledňoval zachování rovných pracovních příležitostí, sociálního začleňování, důstojných pracovních podmínek a případně dalších sociálně relevantních hledisek, dále minimálního dopadu na životní prostředí, trvale udržitelného rozvoje, životní prostřední nezatěžujícího životního cyklu a případně dalších environmentálních hledisek a současně alternativy implementace nového nebo značně zlepšeného produktu, služby nebo postupu.</w:t>
      </w:r>
      <w:bookmarkStart w:id="61" w:name="_Ref60052496"/>
      <w:r w:rsidRPr="00284B04">
        <w:rPr>
          <w:rFonts w:ascii="Arial" w:hAnsi="Arial" w:cs="Arial"/>
          <w:color w:val="000000"/>
          <w:sz w:val="20"/>
          <w:szCs w:val="20"/>
        </w:rPr>
        <w:t xml:space="preserve"> Zhotovitel prohlašuje, že si je vědom skutečnosti, že Objednatel zadal veřejnou zakázku v souladu se zásadami sociálně odpovědného zadávání veřejných zakázek, </w:t>
      </w:r>
      <w:bookmarkEnd w:id="61"/>
      <w:r w:rsidRPr="00284B04">
        <w:rPr>
          <w:rFonts w:ascii="Arial" w:hAnsi="Arial" w:cs="Arial"/>
          <w:color w:val="000000"/>
          <w:sz w:val="20"/>
          <w:szCs w:val="20"/>
        </w:rPr>
        <w:t xml:space="preserve">z tohoto důvodu se Zhotovitel zavazuje po celou dobu trvání Smlouvy zajistit důstojné pracovní podmínky a bezpečnost práce, dodržovat veškeré právní předpisy, zejména pak zákon č. 262/2006 Sb., zákoník práce, ve znění pozdějších předpisů (odměňování, pracovní doba, doba odpočinku mezi směnami, placené přesčasy) a zákon č. 435/2004 Sb., o zaměstnanosti, ve znění pozdějších předpisů, a to vůči </w:t>
      </w:r>
      <w:r w:rsidRPr="00284B04">
        <w:rPr>
          <w:rFonts w:ascii="Arial" w:hAnsi="Arial" w:cs="Arial"/>
          <w:color w:val="000000"/>
          <w:sz w:val="20"/>
          <w:szCs w:val="20"/>
        </w:rPr>
        <w:lastRenderedPageBreak/>
        <w:t>všem osobám, které se na plnění Smlouvy podílejí a bez ohledu na to, zda bude Dílo prováděno Zhotovitelem či jeho poddodavatelem.</w:t>
      </w:r>
      <w:bookmarkStart w:id="62" w:name="_Ref60052532"/>
      <w:r w:rsidRPr="00284B04">
        <w:rPr>
          <w:rFonts w:ascii="Arial" w:hAnsi="Arial" w:cs="Arial"/>
          <w:color w:val="000000"/>
          <w:sz w:val="20"/>
          <w:szCs w:val="20"/>
        </w:rPr>
        <w:t xml:space="preserve"> Zhotovitel je povinen po dobu trvání Smlouvy, na vyžádání Objednatele, předložit čestné prohlášení, v němž uvede jmenný seznam všech svých zaměstnanců, agenturních zaměstnanců, živnostníků a dalších osob, které realizovaly Dílo v uplynulém období. V čestném prohlášení musí být uvedeno, že všechny osoby v seznamu uvedené jsou vedeny v příslušných registrech, zejména živnostenském rejstříku, registru pojištěnců České správy sociálního zabezpečení a mají příslušná povolení k pobytu v České republice a k výkonu pracovní činnosti. Dále zde bude uvedeno, že všechny tyto osoby byly proškoleny z problematiky bezpečnosti a ochrany zdraví při práci a že jsou vybaveny osobními ochrannými pracovními prostředky dle účinné právní úpravy. Zároveň je zhotovitel, na vyžádání Objednatele, povinen předložit čestné prohlášení o včasném a úplném plnění veškerých svých závazků vůči poddodavatelům, jejichž prostřednictvím Dílo realizuje. Zhotovitel bere na vědomí, že tato prohlášení je Objednatel oprávněn poskytnout příslušným orgánům veřejné moci České republiky.</w:t>
      </w:r>
      <w:bookmarkEnd w:id="62"/>
      <w:r w:rsidRPr="00284B04">
        <w:rPr>
          <w:rFonts w:ascii="Arial" w:hAnsi="Arial" w:cs="Arial"/>
          <w:color w:val="000000"/>
          <w:sz w:val="20"/>
          <w:szCs w:val="20"/>
        </w:rPr>
        <w:t xml:space="preserve"> Objednatel je oprávněn průběžně kontrolovat dodržování povinností Zhotovitele, a to i přímo u pracovníků vykonávajících Dílo, přičemž Zhotovitel je povinen tuto kontrolu umožnit, strpět a poskytnout Objednateli veškerou nezbytnou součinnost k jejímu provedení.</w:t>
      </w:r>
    </w:p>
    <w:p w14:paraId="423D021F" w14:textId="77777777" w:rsidR="00F454AB" w:rsidRPr="00284B04" w:rsidRDefault="00F454AB" w:rsidP="00D8247A">
      <w:pPr>
        <w:pStyle w:val="Zkladntextodsazen21"/>
        <w:widowControl w:val="0"/>
        <w:tabs>
          <w:tab w:val="left" w:pos="567"/>
        </w:tabs>
        <w:suppressAutoHyphens w:val="0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398735CE" w14:textId="77777777" w:rsidR="00F454AB" w:rsidRPr="00284B04" w:rsidRDefault="00F454AB" w:rsidP="00D8247A">
      <w:pPr>
        <w:pStyle w:val="Zkladntextodsazen21"/>
        <w:widowControl w:val="0"/>
        <w:numPr>
          <w:ilvl w:val="0"/>
          <w:numId w:val="16"/>
        </w:numPr>
        <w:suppressAutoHyphens w:val="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Smluvní strany se dohodly, že případné spory vzniklé z této Smlouvy budou přednostně řešit smírnou cestou. Bližší podmínky týkající se řešení sporů jsou uvedeny v příslušné části OP.</w:t>
      </w:r>
    </w:p>
    <w:p w14:paraId="1327F1D0" w14:textId="77777777" w:rsidR="00F454AB" w:rsidRPr="00284B04" w:rsidRDefault="00F454AB" w:rsidP="00D8247A">
      <w:pPr>
        <w:pStyle w:val="Zkladntextodsazen21"/>
        <w:widowControl w:val="0"/>
        <w:suppressAutoHyphens w:val="0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7E746118" w14:textId="77777777" w:rsidR="00F454AB" w:rsidRPr="00284B04" w:rsidRDefault="00F454AB" w:rsidP="00D8247A">
      <w:pPr>
        <w:pStyle w:val="Zkladntextodsazen21"/>
        <w:widowControl w:val="0"/>
        <w:numPr>
          <w:ilvl w:val="0"/>
          <w:numId w:val="16"/>
        </w:numPr>
        <w:suppressAutoHyphens w:val="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Zhotovitel není oprávněn postoupit jakékoliv pohledávky za Objednatelem vzniklé z této Smlouvy či v souvislosti s touto Smlouvou na třetí osobu bez předchozího písemného souhlasu Objednatele. Bližší podmínky týkající se postupování pohledávek jsou uvedeny v příslušné části OP.</w:t>
      </w:r>
    </w:p>
    <w:p w14:paraId="51BDE02F" w14:textId="77777777" w:rsidR="00F454AB" w:rsidRPr="00284B04" w:rsidRDefault="00F454AB" w:rsidP="00D8247A">
      <w:pPr>
        <w:pStyle w:val="Zkladntextodsazen21"/>
        <w:widowControl w:val="0"/>
        <w:suppressAutoHyphens w:val="0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7C4E5EAF" w14:textId="61C29A0A" w:rsidR="00F454AB" w:rsidRPr="00284B04" w:rsidRDefault="00F454AB" w:rsidP="00D8247A">
      <w:pPr>
        <w:pStyle w:val="Zkladntextodsazen21"/>
        <w:widowControl w:val="0"/>
        <w:numPr>
          <w:ilvl w:val="0"/>
          <w:numId w:val="16"/>
        </w:numPr>
        <w:suppressAutoHyphens w:val="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Změny a doplňky této Smlouvy lze provádět pouze vzestupně číslovanými, písemnými</w:t>
      </w:r>
      <w:r w:rsidR="00BA3AB2" w:rsidRPr="00284B04">
        <w:rPr>
          <w:rFonts w:ascii="Arial" w:hAnsi="Arial" w:cs="Arial"/>
          <w:sz w:val="20"/>
          <w:szCs w:val="20"/>
          <w:lang w:eastAsia="cs-CZ"/>
        </w:rPr>
        <w:t>,</w:t>
      </w:r>
      <w:r w:rsidRPr="00284B04">
        <w:rPr>
          <w:rFonts w:ascii="Arial" w:hAnsi="Arial" w:cs="Arial"/>
          <w:sz w:val="20"/>
          <w:szCs w:val="20"/>
          <w:lang w:eastAsia="cs-CZ"/>
        </w:rPr>
        <w:t xml:space="preserve"> oběma Smluvními stranami podepsanými</w:t>
      </w:r>
      <w:r w:rsidRPr="00284B04" w:rsidDel="00CC14C0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284B04">
        <w:rPr>
          <w:rFonts w:ascii="Arial" w:hAnsi="Arial" w:cs="Arial"/>
          <w:sz w:val="20"/>
          <w:szCs w:val="20"/>
          <w:lang w:eastAsia="cs-CZ"/>
        </w:rPr>
        <w:t>dodatky, které se stanou nedílnou součástí této Smlouvy.</w:t>
      </w:r>
    </w:p>
    <w:p w14:paraId="65936A31" w14:textId="77777777" w:rsidR="00F454AB" w:rsidRPr="00284B04" w:rsidRDefault="00F454AB" w:rsidP="00D8247A">
      <w:pPr>
        <w:pStyle w:val="Zkladntextodsazen21"/>
        <w:widowControl w:val="0"/>
        <w:suppressAutoHyphens w:val="0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635DB523" w14:textId="77777777" w:rsidR="00F454AB" w:rsidRPr="00284B04" w:rsidRDefault="00F454AB" w:rsidP="00D8247A">
      <w:pPr>
        <w:pStyle w:val="Zkladntextodsazen21"/>
        <w:widowControl w:val="0"/>
        <w:numPr>
          <w:ilvl w:val="0"/>
          <w:numId w:val="16"/>
        </w:numPr>
        <w:suppressAutoHyphens w:val="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V ostatním se řídí práva a povinnosti smluvních stran ustanoveními OZ.</w:t>
      </w:r>
    </w:p>
    <w:p w14:paraId="1CFAE9AA" w14:textId="77777777" w:rsidR="00F454AB" w:rsidRPr="00284B04" w:rsidRDefault="00F454AB" w:rsidP="00D8247A">
      <w:pPr>
        <w:pStyle w:val="Zkladntextodsazen21"/>
        <w:widowControl w:val="0"/>
        <w:suppressAutoHyphens w:val="0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60E2F273" w14:textId="77777777" w:rsidR="00F454AB" w:rsidRPr="00284B04" w:rsidRDefault="00F454AB" w:rsidP="00D8247A">
      <w:pPr>
        <w:pStyle w:val="Zkladntextodsazen21"/>
        <w:widowControl w:val="0"/>
        <w:numPr>
          <w:ilvl w:val="0"/>
          <w:numId w:val="16"/>
        </w:numPr>
        <w:suppressAutoHyphens w:val="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Součástí této Smlouvy jsou OP, se kterými se Zhotovitel seznámil před podáním Nabídky Zhotovitele, a které jsou součástí zadávací dokumentace na veřejnou zakázku. Zhotovitel prohlašuje, že se s dokumenty uvedeným v předchozí větě seznámil, porozuměl jejich obsahu a akceptuje je jako součásti Smlouvy.</w:t>
      </w:r>
    </w:p>
    <w:p w14:paraId="7D7C21DB" w14:textId="77777777" w:rsidR="00F454AB" w:rsidRPr="00284B04" w:rsidRDefault="00F454AB" w:rsidP="00D8247A">
      <w:pPr>
        <w:pStyle w:val="Zkladntextodsazen21"/>
        <w:widowControl w:val="0"/>
        <w:tabs>
          <w:tab w:val="left" w:pos="567"/>
        </w:tabs>
        <w:suppressAutoHyphens w:val="0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1E2BC6F9" w14:textId="77777777" w:rsidR="00846A10" w:rsidRPr="00284B04" w:rsidRDefault="00F454AB" w:rsidP="00D8247A">
      <w:pPr>
        <w:pStyle w:val="Zkladntextodsazen21"/>
        <w:widowControl w:val="0"/>
        <w:numPr>
          <w:ilvl w:val="0"/>
          <w:numId w:val="16"/>
        </w:numPr>
        <w:suppressAutoHyphens w:val="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Obě smluvní strany potvrzují autentičnost této Smlouvy a prohlašují, že si Smlouvu přečetly, s jejím obsahem souhlasí, že Smlouva byla sepsána na základě pravdivých údajů, z jejich pravé a svobodné vůle a nebyla uzavřena v tísni za jednostranně nevýhodných podmínek</w:t>
      </w:r>
      <w:r w:rsidR="00711673" w:rsidRPr="00284B04">
        <w:rPr>
          <w:rFonts w:ascii="Arial" w:hAnsi="Arial" w:cs="Arial"/>
          <w:sz w:val="20"/>
          <w:szCs w:val="20"/>
          <w:lang w:eastAsia="cs-CZ"/>
        </w:rPr>
        <w:t>.</w:t>
      </w:r>
    </w:p>
    <w:p w14:paraId="107CEE0A" w14:textId="77777777" w:rsidR="00F3076C" w:rsidRPr="00284B04" w:rsidRDefault="00F3076C" w:rsidP="00D8247A">
      <w:pPr>
        <w:pStyle w:val="Zkladntextodsazen21"/>
        <w:widowControl w:val="0"/>
        <w:suppressAutoHyphens w:val="0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23C4B639" w14:textId="77777777" w:rsidR="00846A10" w:rsidRPr="00284B04" w:rsidRDefault="00846A10" w:rsidP="00D8247A">
      <w:pPr>
        <w:pStyle w:val="Zkladntextodsazen21"/>
        <w:widowControl w:val="0"/>
        <w:suppressAutoHyphens w:val="0"/>
        <w:ind w:firstLine="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sz w:val="20"/>
          <w:szCs w:val="20"/>
          <w:lang w:eastAsia="cs-CZ"/>
        </w:rPr>
        <w:t>Nedílnou součástí Smlouvy jsou následující přílohy:</w:t>
      </w:r>
    </w:p>
    <w:p w14:paraId="4C8F7236" w14:textId="77777777" w:rsidR="00846A10" w:rsidRPr="00284B04" w:rsidRDefault="00846A10" w:rsidP="00D8247A">
      <w:pPr>
        <w:pStyle w:val="slovanodst"/>
        <w:widowControl w:val="0"/>
        <w:numPr>
          <w:ilvl w:val="0"/>
          <w:numId w:val="17"/>
        </w:numPr>
        <w:tabs>
          <w:tab w:val="left" w:pos="567"/>
        </w:tabs>
        <w:rPr>
          <w:rFonts w:cs="Arial"/>
          <w:sz w:val="20"/>
        </w:rPr>
      </w:pPr>
      <w:r w:rsidRPr="00284B04">
        <w:rPr>
          <w:rFonts w:cs="Arial"/>
          <w:sz w:val="20"/>
        </w:rPr>
        <w:t>Oceněný soupis stavebních prací, dodávek a služeb s</w:t>
      </w:r>
      <w:r w:rsidR="00A119B3" w:rsidRPr="00284B04">
        <w:rPr>
          <w:rFonts w:cs="Arial"/>
          <w:sz w:val="20"/>
        </w:rPr>
        <w:t> </w:t>
      </w:r>
      <w:r w:rsidRPr="00284B04">
        <w:rPr>
          <w:rFonts w:cs="Arial"/>
          <w:sz w:val="20"/>
        </w:rPr>
        <w:t>VV</w:t>
      </w:r>
    </w:p>
    <w:p w14:paraId="3C231978" w14:textId="77777777" w:rsidR="00653058" w:rsidRDefault="00846A10" w:rsidP="00653058">
      <w:pPr>
        <w:pStyle w:val="slovanodst"/>
        <w:widowControl w:val="0"/>
        <w:numPr>
          <w:ilvl w:val="0"/>
          <w:numId w:val="17"/>
        </w:numPr>
        <w:tabs>
          <w:tab w:val="left" w:pos="567"/>
        </w:tabs>
        <w:rPr>
          <w:rFonts w:cs="Arial"/>
          <w:sz w:val="20"/>
        </w:rPr>
      </w:pPr>
      <w:r w:rsidRPr="00284B04">
        <w:rPr>
          <w:rFonts w:cs="Arial"/>
          <w:sz w:val="20"/>
        </w:rPr>
        <w:t>Obchodní podmínky</w:t>
      </w:r>
      <w:r w:rsidR="00F54C04" w:rsidRPr="00284B04">
        <w:rPr>
          <w:rFonts w:cs="Arial"/>
          <w:sz w:val="20"/>
        </w:rPr>
        <w:t xml:space="preserve"> zadavatele pro veřejné zakázky na stavební práce</w:t>
      </w:r>
    </w:p>
    <w:p w14:paraId="718CD08D" w14:textId="47DB1E38" w:rsidR="00890156" w:rsidRPr="00653058" w:rsidRDefault="00487717" w:rsidP="00653058">
      <w:pPr>
        <w:pStyle w:val="slovanodst"/>
        <w:widowControl w:val="0"/>
        <w:numPr>
          <w:ilvl w:val="0"/>
          <w:numId w:val="17"/>
        </w:numPr>
        <w:tabs>
          <w:tab w:val="left" w:pos="567"/>
        </w:tabs>
        <w:rPr>
          <w:rFonts w:cs="Arial"/>
          <w:sz w:val="20"/>
        </w:rPr>
      </w:pPr>
      <w:r w:rsidRPr="00653058">
        <w:rPr>
          <w:rFonts w:cs="Arial"/>
          <w:sz w:val="20"/>
        </w:rPr>
        <w:t>Kontaktní údaje</w:t>
      </w:r>
    </w:p>
    <w:p w14:paraId="4229A703" w14:textId="77777777" w:rsidR="0016435C" w:rsidRPr="00284B04" w:rsidRDefault="0016435C" w:rsidP="00D8247A">
      <w:pPr>
        <w:pStyle w:val="slovanodst"/>
        <w:widowControl w:val="0"/>
        <w:numPr>
          <w:ilvl w:val="0"/>
          <w:numId w:val="0"/>
        </w:numPr>
        <w:tabs>
          <w:tab w:val="left" w:pos="567"/>
        </w:tabs>
        <w:ind w:left="567"/>
        <w:rPr>
          <w:rFonts w:cs="Arial"/>
          <w:sz w:val="20"/>
        </w:rPr>
      </w:pPr>
    </w:p>
    <w:p w14:paraId="52F8E63F" w14:textId="77777777" w:rsidR="00711673" w:rsidRPr="00284B04" w:rsidRDefault="00711673" w:rsidP="00D8247A">
      <w:pPr>
        <w:widowControl w:val="0"/>
        <w:suppressAutoHyphens w:val="0"/>
        <w:spacing w:after="120"/>
        <w:jc w:val="both"/>
        <w:rPr>
          <w:rFonts w:ascii="Arial" w:hAnsi="Arial" w:cs="Arial"/>
          <w:caps/>
          <w:sz w:val="20"/>
          <w:szCs w:val="20"/>
        </w:rPr>
      </w:pPr>
      <w:r w:rsidRPr="00284B04">
        <w:rPr>
          <w:rFonts w:ascii="Arial" w:hAnsi="Arial" w:cs="Arial"/>
          <w:caps/>
          <w:sz w:val="20"/>
          <w:szCs w:val="20"/>
        </w:rPr>
        <w:t>NA DŮKAZ SVÉHO SOUHLASU S OBSAHEM TÉTO smlouvy K NÍ SMLUVNÍ STRANY PŘIPOJILY SVÉ UZNÁVANÉ ELEKTRONICKÉ PODPISY DLE ZÁKONA Č. 297/2016 SB., O SLUŽBÁCH VYTVÁŘEJÍCÍCH DŮVĚRU PRO ELEKTRONICKÉ TRANSAKCE, VE ZNĚNÍ POZDĚJŠÍCH PŘEDPISŮ.</w:t>
      </w:r>
    </w:p>
    <w:p w14:paraId="575C4609" w14:textId="77777777" w:rsidR="001D0B84" w:rsidRPr="00284B04" w:rsidRDefault="001D0B84" w:rsidP="00D8247A">
      <w:pPr>
        <w:widowControl w:val="0"/>
        <w:suppressAutoHyphens w:val="0"/>
        <w:rPr>
          <w:rFonts w:ascii="Arial" w:hAnsi="Arial" w:cs="Arial"/>
          <w:sz w:val="20"/>
          <w:szCs w:val="20"/>
        </w:rPr>
      </w:pPr>
    </w:p>
    <w:p w14:paraId="61210263" w14:textId="77777777" w:rsidR="001D0B84" w:rsidRPr="00284B04" w:rsidRDefault="001D0B84" w:rsidP="00D8247A">
      <w:pPr>
        <w:widowControl w:val="0"/>
        <w:suppressAutoHyphens w:val="0"/>
        <w:rPr>
          <w:rFonts w:ascii="Arial" w:hAnsi="Arial" w:cs="Arial"/>
          <w:sz w:val="20"/>
          <w:szCs w:val="20"/>
        </w:rPr>
      </w:pPr>
    </w:p>
    <w:p w14:paraId="66EBCE34" w14:textId="77777777" w:rsidR="004C6451" w:rsidRDefault="004C6451" w:rsidP="004C10F2">
      <w:pPr>
        <w:suppressAutoHyphens w:val="0"/>
        <w:rPr>
          <w:rFonts w:ascii="Arial" w:hAnsi="Arial" w:cs="Arial"/>
          <w:sz w:val="20"/>
          <w:szCs w:val="20"/>
        </w:rPr>
      </w:pPr>
    </w:p>
    <w:p w14:paraId="09EB181B" w14:textId="475A4004" w:rsidR="004C10F2" w:rsidRPr="00284B04" w:rsidRDefault="004C10F2" w:rsidP="004C10F2">
      <w:pPr>
        <w:suppressAutoHyphens w:val="0"/>
        <w:rPr>
          <w:rFonts w:ascii="Arial" w:hAnsi="Arial" w:cs="Arial"/>
          <w:sz w:val="20"/>
          <w:szCs w:val="20"/>
        </w:rPr>
      </w:pPr>
      <w:r w:rsidRPr="00284B04">
        <w:rPr>
          <w:rFonts w:ascii="Arial" w:hAnsi="Arial" w:cs="Arial"/>
          <w:sz w:val="20"/>
          <w:szCs w:val="20"/>
        </w:rPr>
        <w:t>V……………………………….</w:t>
      </w:r>
      <w:r w:rsidRPr="00284B04">
        <w:rPr>
          <w:rFonts w:ascii="Arial" w:hAnsi="Arial" w:cs="Arial"/>
          <w:sz w:val="20"/>
          <w:szCs w:val="20"/>
        </w:rPr>
        <w:tab/>
      </w:r>
      <w:r w:rsidRPr="00284B04">
        <w:rPr>
          <w:rFonts w:ascii="Arial" w:hAnsi="Arial" w:cs="Arial"/>
          <w:sz w:val="20"/>
          <w:szCs w:val="20"/>
        </w:rPr>
        <w:tab/>
      </w:r>
      <w:r w:rsidRPr="00284B04">
        <w:rPr>
          <w:rFonts w:ascii="Arial" w:hAnsi="Arial" w:cs="Arial"/>
          <w:sz w:val="20"/>
          <w:szCs w:val="20"/>
        </w:rPr>
        <w:tab/>
      </w:r>
      <w:r w:rsidRPr="00284B04">
        <w:rPr>
          <w:rFonts w:ascii="Arial" w:hAnsi="Arial" w:cs="Arial"/>
          <w:sz w:val="20"/>
          <w:szCs w:val="20"/>
        </w:rPr>
        <w:tab/>
      </w:r>
      <w:r w:rsidRPr="00284B04">
        <w:rPr>
          <w:rFonts w:ascii="Arial" w:hAnsi="Arial" w:cs="Arial"/>
          <w:sz w:val="20"/>
          <w:szCs w:val="20"/>
        </w:rPr>
        <w:tab/>
        <w:t>V </w:t>
      </w:r>
      <w:r w:rsidR="008420FA">
        <w:rPr>
          <w:rFonts w:ascii="Arial" w:hAnsi="Arial" w:cs="Arial"/>
          <w:sz w:val="20"/>
          <w:szCs w:val="20"/>
        </w:rPr>
        <w:t>Křelovicích</w:t>
      </w:r>
    </w:p>
    <w:p w14:paraId="1B088A78" w14:textId="77777777" w:rsidR="004C10F2" w:rsidRPr="00284B04" w:rsidRDefault="004C10F2" w:rsidP="004C10F2">
      <w:pPr>
        <w:suppressAutoHyphens w:val="0"/>
        <w:rPr>
          <w:rFonts w:ascii="Arial" w:hAnsi="Arial" w:cs="Arial"/>
          <w:sz w:val="20"/>
          <w:szCs w:val="20"/>
        </w:rPr>
      </w:pPr>
    </w:p>
    <w:p w14:paraId="31B4DC16" w14:textId="77777777" w:rsidR="004C10F2" w:rsidRPr="00284B04" w:rsidRDefault="004C10F2" w:rsidP="004C10F2">
      <w:pPr>
        <w:suppressAutoHyphens w:val="0"/>
        <w:rPr>
          <w:rFonts w:ascii="Arial" w:hAnsi="Arial" w:cs="Arial"/>
          <w:sz w:val="20"/>
          <w:szCs w:val="20"/>
        </w:rPr>
      </w:pPr>
    </w:p>
    <w:p w14:paraId="026BFE34" w14:textId="77777777" w:rsidR="004C10F2" w:rsidRPr="00284B04" w:rsidRDefault="004C10F2" w:rsidP="004C10F2">
      <w:pPr>
        <w:suppressAutoHyphens w:val="0"/>
        <w:rPr>
          <w:rFonts w:ascii="Arial" w:hAnsi="Arial" w:cs="Arial"/>
          <w:sz w:val="20"/>
          <w:szCs w:val="20"/>
        </w:rPr>
      </w:pPr>
    </w:p>
    <w:p w14:paraId="0403CBF0" w14:textId="77777777" w:rsidR="004C10F2" w:rsidRPr="00284B04" w:rsidRDefault="004C10F2" w:rsidP="004C10F2">
      <w:pPr>
        <w:suppressAutoHyphens w:val="0"/>
        <w:rPr>
          <w:rFonts w:ascii="Arial" w:hAnsi="Arial" w:cs="Arial"/>
          <w:sz w:val="20"/>
          <w:szCs w:val="20"/>
        </w:rPr>
      </w:pPr>
    </w:p>
    <w:p w14:paraId="20B36EC3" w14:textId="77777777" w:rsidR="004C10F2" w:rsidRPr="00284B04" w:rsidRDefault="004C10F2" w:rsidP="004C10F2">
      <w:pPr>
        <w:suppressAutoHyphens w:val="0"/>
        <w:rPr>
          <w:rFonts w:ascii="Arial" w:hAnsi="Arial" w:cs="Arial"/>
          <w:sz w:val="20"/>
          <w:szCs w:val="20"/>
        </w:rPr>
      </w:pPr>
    </w:p>
    <w:p w14:paraId="1EACFEA2" w14:textId="77777777" w:rsidR="004C10F2" w:rsidRPr="00284B04" w:rsidRDefault="004C10F2" w:rsidP="004C10F2">
      <w:pPr>
        <w:suppressAutoHyphens w:val="0"/>
        <w:rPr>
          <w:rFonts w:ascii="Arial" w:hAnsi="Arial" w:cs="Arial"/>
          <w:sz w:val="20"/>
          <w:szCs w:val="20"/>
        </w:rPr>
      </w:pPr>
    </w:p>
    <w:p w14:paraId="6DB1423C" w14:textId="77777777" w:rsidR="004C10F2" w:rsidRPr="00284B04" w:rsidRDefault="004C10F2" w:rsidP="004C10F2">
      <w:pPr>
        <w:suppressAutoHyphens w:val="0"/>
        <w:rPr>
          <w:rFonts w:ascii="Arial" w:hAnsi="Arial" w:cs="Arial"/>
          <w:sz w:val="20"/>
          <w:szCs w:val="20"/>
        </w:rPr>
      </w:pPr>
    </w:p>
    <w:p w14:paraId="4446F4E4" w14:textId="77777777" w:rsidR="004C10F2" w:rsidRPr="00284B04" w:rsidRDefault="004C10F2" w:rsidP="004C10F2">
      <w:pPr>
        <w:suppressAutoHyphens w:val="0"/>
        <w:rPr>
          <w:rFonts w:ascii="Arial" w:hAnsi="Arial" w:cs="Arial"/>
          <w:sz w:val="20"/>
          <w:szCs w:val="20"/>
        </w:rPr>
      </w:pPr>
    </w:p>
    <w:p w14:paraId="78DFEA58" w14:textId="77777777" w:rsidR="008420FA" w:rsidRDefault="008420FA" w:rsidP="004C10F2">
      <w:pPr>
        <w:suppressAutoHyphens w:val="0"/>
        <w:rPr>
          <w:rFonts w:ascii="Arial" w:hAnsi="Arial" w:cs="Arial"/>
          <w:sz w:val="16"/>
          <w:szCs w:val="16"/>
        </w:rPr>
      </w:pPr>
    </w:p>
    <w:p w14:paraId="712D9F13" w14:textId="0272602A" w:rsidR="004C10F2" w:rsidRPr="004863D2" w:rsidRDefault="004C10F2" w:rsidP="004C10F2">
      <w:pPr>
        <w:suppressAutoHyphens w:val="0"/>
        <w:rPr>
          <w:rFonts w:ascii="Arial" w:hAnsi="Arial" w:cs="Arial"/>
          <w:sz w:val="16"/>
          <w:szCs w:val="16"/>
        </w:rPr>
      </w:pPr>
      <w:r w:rsidRPr="004863D2">
        <w:rPr>
          <w:rFonts w:ascii="Arial" w:hAnsi="Arial" w:cs="Arial"/>
          <w:sz w:val="16"/>
          <w:szCs w:val="16"/>
        </w:rPr>
        <w:t>……………………………….</w:t>
      </w:r>
      <w:r w:rsidRPr="004863D2">
        <w:rPr>
          <w:rFonts w:ascii="Arial" w:hAnsi="Arial" w:cs="Arial"/>
          <w:sz w:val="16"/>
          <w:szCs w:val="16"/>
        </w:rPr>
        <w:tab/>
      </w:r>
      <w:r w:rsidRPr="004863D2">
        <w:rPr>
          <w:rFonts w:ascii="Arial" w:hAnsi="Arial" w:cs="Arial"/>
          <w:sz w:val="16"/>
          <w:szCs w:val="16"/>
        </w:rPr>
        <w:tab/>
      </w:r>
      <w:r w:rsidRPr="004863D2">
        <w:rPr>
          <w:rFonts w:ascii="Arial" w:hAnsi="Arial" w:cs="Arial"/>
          <w:sz w:val="16"/>
          <w:szCs w:val="16"/>
        </w:rPr>
        <w:tab/>
      </w:r>
      <w:r w:rsidRPr="004863D2">
        <w:rPr>
          <w:rFonts w:ascii="Arial" w:hAnsi="Arial" w:cs="Arial"/>
          <w:sz w:val="16"/>
          <w:szCs w:val="16"/>
        </w:rPr>
        <w:tab/>
      </w:r>
      <w:r w:rsidRPr="004863D2">
        <w:rPr>
          <w:rFonts w:ascii="Arial" w:hAnsi="Arial" w:cs="Arial"/>
          <w:sz w:val="16"/>
          <w:szCs w:val="16"/>
        </w:rPr>
        <w:tab/>
      </w:r>
      <w:r w:rsidRPr="004863D2">
        <w:rPr>
          <w:rFonts w:ascii="Arial" w:hAnsi="Arial" w:cs="Arial"/>
          <w:sz w:val="16"/>
          <w:szCs w:val="16"/>
        </w:rPr>
        <w:tab/>
        <w:t>……………………………….</w:t>
      </w:r>
    </w:p>
    <w:p w14:paraId="39D5EDF7" w14:textId="03ECBDE2" w:rsidR="008420FA" w:rsidRPr="004863D2" w:rsidRDefault="004C10F2" w:rsidP="008420FA">
      <w:pPr>
        <w:suppressAutoHyphens w:val="0"/>
        <w:rPr>
          <w:rFonts w:ascii="Arial" w:hAnsi="Arial" w:cs="Arial"/>
          <w:sz w:val="16"/>
          <w:szCs w:val="16"/>
        </w:rPr>
      </w:pPr>
      <w:r w:rsidRPr="004863D2">
        <w:rPr>
          <w:rFonts w:ascii="Arial" w:hAnsi="Arial" w:cs="Arial"/>
          <w:i/>
          <w:color w:val="000000" w:themeColor="text1"/>
          <w:sz w:val="16"/>
          <w:szCs w:val="16"/>
          <w:lang w:eastAsia="cs-CZ"/>
        </w:rPr>
        <w:t>Titul, jméno, příjmení a funkce osoby</w:t>
      </w:r>
      <w:r w:rsidRPr="004863D2">
        <w:rPr>
          <w:rFonts w:ascii="Arial" w:hAnsi="Arial" w:cs="Arial"/>
          <w:i/>
          <w:color w:val="000000" w:themeColor="text1"/>
          <w:sz w:val="16"/>
          <w:szCs w:val="16"/>
          <w:lang w:eastAsia="cs-CZ"/>
        </w:rPr>
        <w:tab/>
      </w:r>
      <w:r w:rsidR="008420FA">
        <w:rPr>
          <w:rFonts w:ascii="Arial" w:hAnsi="Arial" w:cs="Arial"/>
          <w:i/>
          <w:color w:val="000000" w:themeColor="text1"/>
          <w:sz w:val="16"/>
          <w:szCs w:val="16"/>
          <w:lang w:eastAsia="cs-CZ"/>
        </w:rPr>
        <w:tab/>
      </w:r>
      <w:r w:rsidR="008420FA">
        <w:rPr>
          <w:rFonts w:ascii="Arial" w:hAnsi="Arial" w:cs="Arial"/>
          <w:i/>
          <w:color w:val="000000" w:themeColor="text1"/>
          <w:sz w:val="16"/>
          <w:szCs w:val="16"/>
          <w:lang w:eastAsia="cs-CZ"/>
        </w:rPr>
        <w:tab/>
      </w:r>
      <w:r w:rsidR="008420FA">
        <w:rPr>
          <w:rFonts w:ascii="Arial" w:hAnsi="Arial" w:cs="Arial"/>
          <w:i/>
          <w:color w:val="000000" w:themeColor="text1"/>
          <w:sz w:val="16"/>
          <w:szCs w:val="16"/>
          <w:lang w:eastAsia="cs-CZ"/>
        </w:rPr>
        <w:tab/>
      </w:r>
      <w:r w:rsidR="008420FA">
        <w:rPr>
          <w:rFonts w:ascii="Arial" w:hAnsi="Arial" w:cs="Arial"/>
          <w:i/>
          <w:color w:val="000000" w:themeColor="text1"/>
          <w:sz w:val="16"/>
          <w:szCs w:val="16"/>
          <w:lang w:eastAsia="cs-CZ"/>
        </w:rPr>
        <w:tab/>
      </w:r>
      <w:r w:rsidR="008420FA" w:rsidRPr="00653058">
        <w:rPr>
          <w:rFonts w:ascii="Arial" w:hAnsi="Arial" w:cs="Arial"/>
          <w:sz w:val="16"/>
          <w:szCs w:val="16"/>
        </w:rPr>
        <w:t>Ing. Jaromír Dolejš, starosta</w:t>
      </w:r>
    </w:p>
    <w:p w14:paraId="301BC9EC" w14:textId="2A708FB3" w:rsidR="008420FA" w:rsidRPr="00487717" w:rsidRDefault="008420FA" w:rsidP="008420FA">
      <w:pPr>
        <w:suppressAutoHyphens w:val="0"/>
        <w:rPr>
          <w:rFonts w:ascii="Arial" w:hAnsi="Arial" w:cs="Arial"/>
          <w:sz w:val="16"/>
          <w:szCs w:val="16"/>
        </w:rPr>
      </w:pPr>
      <w:r w:rsidRPr="004863D2">
        <w:rPr>
          <w:rFonts w:ascii="Arial" w:hAnsi="Arial" w:cs="Arial"/>
          <w:i/>
          <w:color w:val="000000" w:themeColor="text1"/>
          <w:sz w:val="16"/>
          <w:szCs w:val="16"/>
          <w:lang w:eastAsia="cs-CZ"/>
        </w:rPr>
        <w:t>oprávněné jednat za zhotovitele</w:t>
      </w:r>
      <w:r w:rsidR="00487717">
        <w:rPr>
          <w:rFonts w:ascii="Arial" w:hAnsi="Arial" w:cs="Arial"/>
          <w:i/>
          <w:color w:val="000000" w:themeColor="text1"/>
          <w:sz w:val="16"/>
          <w:szCs w:val="16"/>
          <w:lang w:eastAsia="cs-CZ"/>
        </w:rPr>
        <w:tab/>
      </w:r>
      <w:r w:rsidR="00487717">
        <w:rPr>
          <w:rFonts w:ascii="Arial" w:hAnsi="Arial" w:cs="Arial"/>
          <w:i/>
          <w:color w:val="000000" w:themeColor="text1"/>
          <w:sz w:val="16"/>
          <w:szCs w:val="16"/>
          <w:lang w:eastAsia="cs-CZ"/>
        </w:rPr>
        <w:tab/>
      </w:r>
      <w:r w:rsidR="00487717">
        <w:rPr>
          <w:rFonts w:ascii="Arial" w:hAnsi="Arial" w:cs="Arial"/>
          <w:i/>
          <w:color w:val="000000" w:themeColor="text1"/>
          <w:sz w:val="16"/>
          <w:szCs w:val="16"/>
          <w:lang w:eastAsia="cs-CZ"/>
        </w:rPr>
        <w:tab/>
      </w:r>
      <w:r w:rsidR="00487717">
        <w:rPr>
          <w:rFonts w:ascii="Arial" w:hAnsi="Arial" w:cs="Arial"/>
          <w:i/>
          <w:color w:val="000000" w:themeColor="text1"/>
          <w:sz w:val="16"/>
          <w:szCs w:val="16"/>
          <w:lang w:eastAsia="cs-CZ"/>
        </w:rPr>
        <w:tab/>
      </w:r>
      <w:r w:rsidR="00487717">
        <w:rPr>
          <w:rFonts w:ascii="Arial" w:hAnsi="Arial" w:cs="Arial"/>
          <w:i/>
          <w:color w:val="000000" w:themeColor="text1"/>
          <w:sz w:val="16"/>
          <w:szCs w:val="16"/>
          <w:lang w:eastAsia="cs-CZ"/>
        </w:rPr>
        <w:tab/>
      </w:r>
      <w:r w:rsidR="00487717">
        <w:rPr>
          <w:rFonts w:ascii="Arial" w:hAnsi="Arial" w:cs="Arial"/>
          <w:color w:val="000000" w:themeColor="text1"/>
          <w:sz w:val="16"/>
          <w:szCs w:val="16"/>
          <w:lang w:eastAsia="cs-CZ"/>
        </w:rPr>
        <w:t>Obec Křelovice</w:t>
      </w:r>
    </w:p>
    <w:p w14:paraId="1AA5C4CE" w14:textId="10E71CEF" w:rsidR="004C10F2" w:rsidRPr="004863D2" w:rsidRDefault="004C10F2" w:rsidP="008420FA">
      <w:pPr>
        <w:suppressAutoHyphens w:val="0"/>
        <w:ind w:left="5664" w:hanging="5664"/>
        <w:rPr>
          <w:rFonts w:ascii="Arial" w:hAnsi="Arial" w:cs="Arial"/>
          <w:sz w:val="16"/>
          <w:szCs w:val="16"/>
        </w:rPr>
      </w:pPr>
    </w:p>
    <w:p w14:paraId="68640777" w14:textId="77777777" w:rsidR="001D0B84" w:rsidRPr="00284B04" w:rsidRDefault="001D0B84" w:rsidP="00D8247A">
      <w:pPr>
        <w:widowControl w:val="0"/>
        <w:suppressAutoHyphens w:val="0"/>
        <w:rPr>
          <w:rFonts w:ascii="Arial" w:hAnsi="Arial" w:cs="Arial"/>
          <w:sz w:val="20"/>
          <w:szCs w:val="20"/>
        </w:rPr>
      </w:pPr>
    </w:p>
    <w:p w14:paraId="31D0EEEC" w14:textId="210E0596" w:rsidR="0016435C" w:rsidRPr="00284B04" w:rsidRDefault="00293CA4" w:rsidP="00D8247A">
      <w:pPr>
        <w:widowControl w:val="0"/>
        <w:suppressAutoHyphens w:val="0"/>
        <w:jc w:val="right"/>
        <w:rPr>
          <w:rFonts w:ascii="Arial" w:hAnsi="Arial" w:cs="Arial"/>
          <w:b/>
          <w:sz w:val="20"/>
          <w:szCs w:val="20"/>
        </w:rPr>
      </w:pPr>
      <w:r w:rsidRPr="00284B04">
        <w:rPr>
          <w:rFonts w:ascii="Arial" w:hAnsi="Arial" w:cs="Arial"/>
          <w:b/>
          <w:sz w:val="20"/>
          <w:szCs w:val="20"/>
        </w:rPr>
        <w:t xml:space="preserve">Příloha </w:t>
      </w:r>
      <w:r w:rsidR="00D57D62" w:rsidRPr="00284B04">
        <w:rPr>
          <w:rFonts w:ascii="Arial" w:hAnsi="Arial" w:cs="Arial"/>
          <w:b/>
          <w:sz w:val="20"/>
          <w:szCs w:val="20"/>
        </w:rPr>
        <w:t>3</w:t>
      </w:r>
      <w:r w:rsidRPr="00284B04">
        <w:rPr>
          <w:rFonts w:ascii="Arial" w:hAnsi="Arial" w:cs="Arial"/>
          <w:b/>
          <w:sz w:val="20"/>
          <w:szCs w:val="20"/>
        </w:rPr>
        <w:t xml:space="preserve"> SoD</w:t>
      </w:r>
    </w:p>
    <w:p w14:paraId="376A967F" w14:textId="77777777" w:rsidR="00293CA4" w:rsidRPr="00284B04" w:rsidRDefault="00293CA4" w:rsidP="00D8247A">
      <w:pPr>
        <w:widowControl w:val="0"/>
        <w:suppressAutoHyphens w:val="0"/>
        <w:jc w:val="center"/>
        <w:rPr>
          <w:rFonts w:ascii="Arial" w:hAnsi="Arial" w:cs="Arial"/>
          <w:b/>
          <w:sz w:val="20"/>
          <w:szCs w:val="20"/>
        </w:rPr>
      </w:pPr>
    </w:p>
    <w:p w14:paraId="0F1C59E9" w14:textId="77777777" w:rsidR="00293CA4" w:rsidRPr="00284B04" w:rsidRDefault="00293CA4" w:rsidP="00D8247A">
      <w:pPr>
        <w:widowControl w:val="0"/>
        <w:suppressAutoHyphens w:val="0"/>
        <w:jc w:val="center"/>
        <w:rPr>
          <w:rFonts w:ascii="Arial" w:hAnsi="Arial" w:cs="Arial"/>
          <w:b/>
          <w:sz w:val="20"/>
          <w:szCs w:val="20"/>
        </w:rPr>
      </w:pPr>
    </w:p>
    <w:p w14:paraId="4DB1F5F8" w14:textId="43D2E429" w:rsidR="0016435C" w:rsidRPr="00284B04" w:rsidRDefault="00487717" w:rsidP="00D8247A">
      <w:pPr>
        <w:widowControl w:val="0"/>
        <w:suppressAutoHyphens w:val="0"/>
        <w:jc w:val="center"/>
        <w:rPr>
          <w:rFonts w:ascii="Arial" w:hAnsi="Arial" w:cs="Arial"/>
          <w:b/>
        </w:rPr>
      </w:pPr>
      <w:r w:rsidRPr="00653058">
        <w:rPr>
          <w:rFonts w:ascii="Arial" w:hAnsi="Arial" w:cs="Arial"/>
          <w:b/>
        </w:rPr>
        <w:t>Kontaktní údaje</w:t>
      </w:r>
      <w:r w:rsidR="0016435C" w:rsidRPr="00653058">
        <w:rPr>
          <w:rFonts w:ascii="Arial" w:hAnsi="Arial" w:cs="Arial"/>
          <w:b/>
        </w:rPr>
        <w:t>:</w:t>
      </w:r>
    </w:p>
    <w:p w14:paraId="3F35F905" w14:textId="77777777" w:rsidR="0016435C" w:rsidRPr="00284B04" w:rsidRDefault="0016435C" w:rsidP="00D8247A">
      <w:pPr>
        <w:widowControl w:val="0"/>
        <w:suppressAutoHyphens w:val="0"/>
        <w:jc w:val="center"/>
        <w:rPr>
          <w:rFonts w:ascii="Arial" w:hAnsi="Arial" w:cs="Arial"/>
          <w:b/>
          <w:sz w:val="20"/>
          <w:szCs w:val="20"/>
        </w:rPr>
      </w:pPr>
    </w:p>
    <w:p w14:paraId="149F0B10" w14:textId="77777777" w:rsidR="0016435C" w:rsidRPr="00284B04" w:rsidRDefault="0016435C" w:rsidP="00D8247A">
      <w:pPr>
        <w:widowControl w:val="0"/>
        <w:suppressAutoHyphens w:val="0"/>
        <w:jc w:val="center"/>
        <w:rPr>
          <w:rFonts w:ascii="Arial" w:hAnsi="Arial" w:cs="Arial"/>
          <w:b/>
          <w:sz w:val="20"/>
          <w:szCs w:val="20"/>
        </w:rPr>
      </w:pPr>
    </w:p>
    <w:p w14:paraId="34781AE9" w14:textId="77777777" w:rsidR="0016435C" w:rsidRPr="00284B04" w:rsidRDefault="0016435C" w:rsidP="00D8247A">
      <w:pPr>
        <w:widowControl w:val="0"/>
        <w:suppressAutoHyphens w:val="0"/>
        <w:rPr>
          <w:rFonts w:ascii="Arial" w:eastAsia="Batang" w:hAnsi="Arial" w:cs="Arial"/>
          <w:b/>
          <w:sz w:val="20"/>
          <w:szCs w:val="20"/>
        </w:rPr>
      </w:pPr>
      <w:r w:rsidRPr="00284B04">
        <w:rPr>
          <w:rFonts w:ascii="Arial" w:eastAsia="Batang" w:hAnsi="Arial" w:cs="Arial"/>
          <w:b/>
          <w:sz w:val="20"/>
          <w:szCs w:val="20"/>
        </w:rPr>
        <w:t>Objednatel:</w:t>
      </w:r>
    </w:p>
    <w:p w14:paraId="7EAD3C06" w14:textId="31BB96E7" w:rsidR="0016435C" w:rsidRPr="00284B04" w:rsidRDefault="001F3284" w:rsidP="00D8247A">
      <w:pPr>
        <w:widowControl w:val="0"/>
        <w:tabs>
          <w:tab w:val="left" w:pos="7350"/>
        </w:tabs>
        <w:suppressAutoHyphens w:val="0"/>
        <w:rPr>
          <w:rFonts w:ascii="Arial" w:eastAsia="Batang" w:hAnsi="Arial" w:cs="Arial"/>
          <w:sz w:val="20"/>
          <w:szCs w:val="20"/>
        </w:rPr>
      </w:pPr>
      <w:r w:rsidRPr="00653058">
        <w:rPr>
          <w:rFonts w:ascii="Arial" w:hAnsi="Arial" w:cs="Arial"/>
          <w:b/>
          <w:sz w:val="20"/>
          <w:szCs w:val="20"/>
        </w:rPr>
        <w:t>Obec Křelovice</w:t>
      </w:r>
      <w:r w:rsidR="001B0912" w:rsidRPr="00284B04">
        <w:rPr>
          <w:rFonts w:ascii="Arial" w:eastAsia="Batang" w:hAnsi="Arial" w:cs="Arial"/>
          <w:b/>
          <w:sz w:val="20"/>
          <w:szCs w:val="20"/>
        </w:rPr>
        <w:tab/>
      </w:r>
    </w:p>
    <w:p w14:paraId="56E4BB26" w14:textId="0601F6C8" w:rsidR="0016435C" w:rsidRPr="00284B04" w:rsidRDefault="0016435C" w:rsidP="00D8247A">
      <w:pPr>
        <w:widowControl w:val="0"/>
        <w:suppressAutoHyphens w:val="0"/>
        <w:rPr>
          <w:rFonts w:ascii="Arial" w:eastAsia="Batang" w:hAnsi="Arial" w:cs="Arial"/>
          <w:b/>
          <w:sz w:val="20"/>
          <w:szCs w:val="20"/>
        </w:rPr>
      </w:pPr>
      <w:r w:rsidRPr="00284B04">
        <w:rPr>
          <w:rFonts w:ascii="Arial" w:eastAsia="Batang" w:hAnsi="Arial" w:cs="Arial"/>
          <w:sz w:val="20"/>
          <w:szCs w:val="20"/>
        </w:rPr>
        <w:t xml:space="preserve">Číslo účtu: </w:t>
      </w:r>
      <w:r w:rsidRPr="00284B04">
        <w:rPr>
          <w:rFonts w:ascii="Arial" w:eastAsia="Batang" w:hAnsi="Arial" w:cs="Arial"/>
          <w:sz w:val="20"/>
          <w:szCs w:val="20"/>
        </w:rPr>
        <w:tab/>
      </w:r>
      <w:r w:rsidR="00487717" w:rsidRPr="00653058">
        <w:rPr>
          <w:rFonts w:ascii="Arial" w:hAnsi="Arial" w:cs="Arial"/>
          <w:b/>
          <w:bCs/>
          <w:sz w:val="20"/>
          <w:szCs w:val="20"/>
        </w:rPr>
        <w:t>8420261/0100</w:t>
      </w:r>
    </w:p>
    <w:p w14:paraId="1FEC7C25" w14:textId="77777777" w:rsidR="0016435C" w:rsidRPr="00284B04" w:rsidRDefault="0016435C" w:rsidP="00D8247A">
      <w:pPr>
        <w:widowControl w:val="0"/>
        <w:suppressAutoHyphens w:val="0"/>
        <w:rPr>
          <w:rFonts w:ascii="Arial" w:eastAsia="Batang" w:hAnsi="Arial" w:cs="Arial"/>
          <w:b/>
          <w:sz w:val="20"/>
          <w:szCs w:val="20"/>
        </w:rPr>
      </w:pPr>
    </w:p>
    <w:p w14:paraId="4E635B07" w14:textId="77777777" w:rsidR="0016435C" w:rsidRPr="00284B04" w:rsidRDefault="0016435C" w:rsidP="00D8247A">
      <w:pPr>
        <w:widowControl w:val="0"/>
        <w:suppressAutoHyphens w:val="0"/>
        <w:rPr>
          <w:rFonts w:ascii="Arial" w:hAnsi="Arial" w:cs="Arial"/>
          <w:bCs/>
          <w:sz w:val="20"/>
          <w:szCs w:val="20"/>
          <w:lang w:eastAsia="cs-CZ"/>
        </w:rPr>
      </w:pPr>
      <w:r w:rsidRPr="00284B04">
        <w:rPr>
          <w:rFonts w:ascii="Arial" w:hAnsi="Arial" w:cs="Arial"/>
          <w:bCs/>
          <w:sz w:val="20"/>
          <w:szCs w:val="20"/>
          <w:lang w:eastAsia="cs-CZ"/>
        </w:rPr>
        <w:t>Osoby pověřené jednat jménem objednatele ve věcech</w:t>
      </w:r>
    </w:p>
    <w:p w14:paraId="54A7EF3D" w14:textId="77777777" w:rsidR="0016435C" w:rsidRPr="00284B04" w:rsidRDefault="0016435C" w:rsidP="00D8247A">
      <w:pPr>
        <w:widowControl w:val="0"/>
        <w:suppressAutoHyphens w:val="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bCs/>
          <w:sz w:val="20"/>
          <w:szCs w:val="20"/>
          <w:lang w:eastAsia="cs-CZ"/>
        </w:rPr>
        <w:t>Technických: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ab/>
      </w:r>
      <w:r w:rsidRPr="00284B04">
        <w:rPr>
          <w:rFonts w:ascii="Arial" w:hAnsi="Arial" w:cs="Arial"/>
          <w:bCs/>
          <w:sz w:val="20"/>
          <w:szCs w:val="20"/>
          <w:lang w:eastAsia="cs-CZ"/>
        </w:rPr>
        <w:tab/>
      </w:r>
      <w:r w:rsidRPr="00284B04">
        <w:rPr>
          <w:rFonts w:ascii="Arial" w:hAnsi="Arial" w:cs="Arial"/>
          <w:b/>
          <w:sz w:val="20"/>
          <w:szCs w:val="20"/>
        </w:rPr>
        <w:t>„</w:t>
      </w:r>
      <w:r w:rsidRPr="00284B04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284B04">
        <w:rPr>
          <w:rFonts w:ascii="Arial" w:hAnsi="Arial" w:cs="Arial"/>
          <w:b/>
          <w:sz w:val="20"/>
          <w:szCs w:val="20"/>
        </w:rPr>
        <w:t>”</w:t>
      </w:r>
    </w:p>
    <w:p w14:paraId="63B96F60" w14:textId="77777777" w:rsidR="00B314CE" w:rsidRDefault="00B314CE" w:rsidP="00D8247A">
      <w:pPr>
        <w:widowControl w:val="0"/>
        <w:suppressAutoHyphens w:val="0"/>
        <w:rPr>
          <w:rFonts w:ascii="Arial" w:hAnsi="Arial" w:cs="Arial"/>
          <w:bCs/>
          <w:sz w:val="20"/>
          <w:szCs w:val="20"/>
          <w:lang w:eastAsia="cs-CZ"/>
        </w:rPr>
      </w:pPr>
    </w:p>
    <w:p w14:paraId="2A9E973B" w14:textId="77777777" w:rsidR="00B314CE" w:rsidRDefault="00B314CE" w:rsidP="00D8247A">
      <w:pPr>
        <w:widowControl w:val="0"/>
        <w:suppressAutoHyphens w:val="0"/>
        <w:rPr>
          <w:rFonts w:ascii="Arial" w:hAnsi="Arial" w:cs="Arial"/>
          <w:bCs/>
          <w:sz w:val="20"/>
          <w:szCs w:val="20"/>
          <w:lang w:eastAsia="cs-CZ"/>
        </w:rPr>
      </w:pPr>
    </w:p>
    <w:p w14:paraId="126EF48B" w14:textId="67F484FC" w:rsidR="00284B04" w:rsidRDefault="00B314CE" w:rsidP="00D8247A">
      <w:pPr>
        <w:widowControl w:val="0"/>
        <w:suppressAutoHyphens w:val="0"/>
        <w:rPr>
          <w:rFonts w:ascii="Arial" w:hAnsi="Arial" w:cs="Arial"/>
          <w:bCs/>
          <w:sz w:val="20"/>
          <w:szCs w:val="20"/>
          <w:lang w:eastAsia="cs-CZ"/>
        </w:rPr>
      </w:pPr>
      <w:r w:rsidRPr="00284B04">
        <w:rPr>
          <w:rFonts w:ascii="Arial" w:hAnsi="Arial" w:cs="Arial"/>
          <w:bCs/>
          <w:sz w:val="20"/>
          <w:szCs w:val="20"/>
          <w:lang w:eastAsia="cs-CZ"/>
        </w:rPr>
        <w:t>Technický dozor</w:t>
      </w:r>
      <w:r>
        <w:rPr>
          <w:rFonts w:ascii="Arial" w:hAnsi="Arial" w:cs="Arial"/>
          <w:bCs/>
          <w:sz w:val="20"/>
          <w:szCs w:val="20"/>
          <w:lang w:eastAsia="cs-CZ"/>
        </w:rPr>
        <w:t xml:space="preserve"> a koo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>rdinátor BOZP</w:t>
      </w:r>
      <w:r>
        <w:rPr>
          <w:rFonts w:ascii="Arial" w:hAnsi="Arial" w:cs="Arial"/>
          <w:bCs/>
          <w:sz w:val="20"/>
          <w:szCs w:val="20"/>
          <w:lang w:eastAsia="cs-CZ"/>
        </w:rPr>
        <w:t xml:space="preserve"> bude upřesněn do předání staveniště.</w:t>
      </w:r>
    </w:p>
    <w:p w14:paraId="16E8C5C3" w14:textId="77777777" w:rsidR="00284B04" w:rsidRPr="00284B04" w:rsidRDefault="00284B04" w:rsidP="00D8247A">
      <w:pPr>
        <w:widowControl w:val="0"/>
        <w:suppressAutoHyphens w:val="0"/>
        <w:rPr>
          <w:rFonts w:ascii="Arial" w:hAnsi="Arial" w:cs="Arial"/>
          <w:bCs/>
          <w:sz w:val="20"/>
          <w:szCs w:val="20"/>
          <w:lang w:eastAsia="cs-CZ"/>
        </w:rPr>
      </w:pPr>
    </w:p>
    <w:p w14:paraId="7E7DE5E2" w14:textId="77777777" w:rsidR="0016435C" w:rsidRPr="00284B04" w:rsidRDefault="0016435C" w:rsidP="00D8247A">
      <w:pPr>
        <w:widowControl w:val="0"/>
        <w:pBdr>
          <w:bottom w:val="single" w:sz="4" w:space="1" w:color="auto"/>
        </w:pBdr>
        <w:suppressAutoHyphens w:val="0"/>
        <w:rPr>
          <w:rFonts w:ascii="Arial" w:eastAsia="Batang" w:hAnsi="Arial" w:cs="Arial"/>
          <w:sz w:val="20"/>
          <w:szCs w:val="20"/>
        </w:rPr>
      </w:pPr>
    </w:p>
    <w:p w14:paraId="3EE91599" w14:textId="77777777" w:rsidR="0016435C" w:rsidRPr="00284B04" w:rsidRDefault="0016435C" w:rsidP="00D8247A">
      <w:pPr>
        <w:widowControl w:val="0"/>
        <w:suppressAutoHyphens w:val="0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14:paraId="0EEE6A39" w14:textId="77777777" w:rsidR="0016435C" w:rsidRPr="00284B04" w:rsidRDefault="0016435C" w:rsidP="00D8247A">
      <w:pPr>
        <w:widowControl w:val="0"/>
        <w:suppressAutoHyphens w:val="0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14:paraId="45EA72B5" w14:textId="77777777" w:rsidR="00284B04" w:rsidRDefault="00284B04" w:rsidP="00D8247A">
      <w:pPr>
        <w:widowControl w:val="0"/>
        <w:suppressAutoHyphens w:val="0"/>
        <w:rPr>
          <w:rFonts w:ascii="Arial" w:hAnsi="Arial" w:cs="Arial"/>
          <w:b/>
          <w:sz w:val="20"/>
          <w:szCs w:val="20"/>
          <w:lang w:eastAsia="cs-CZ"/>
        </w:rPr>
      </w:pPr>
    </w:p>
    <w:p w14:paraId="6B6DC5CD" w14:textId="5219E170" w:rsidR="0016435C" w:rsidRPr="00284B04" w:rsidRDefault="0016435C" w:rsidP="00D8247A">
      <w:pPr>
        <w:widowControl w:val="0"/>
        <w:suppressAutoHyphens w:val="0"/>
        <w:rPr>
          <w:rFonts w:ascii="Arial" w:hAnsi="Arial" w:cs="Arial"/>
          <w:b/>
          <w:sz w:val="20"/>
          <w:szCs w:val="20"/>
          <w:lang w:eastAsia="cs-CZ"/>
        </w:rPr>
      </w:pPr>
      <w:r w:rsidRPr="00284B04">
        <w:rPr>
          <w:rFonts w:ascii="Arial" w:hAnsi="Arial" w:cs="Arial"/>
          <w:b/>
          <w:sz w:val="20"/>
          <w:szCs w:val="20"/>
          <w:lang w:eastAsia="cs-CZ"/>
        </w:rPr>
        <w:t>Zhotovitel:</w:t>
      </w:r>
    </w:p>
    <w:p w14:paraId="6D4A330B" w14:textId="77777777" w:rsidR="0016435C" w:rsidRPr="00284B04" w:rsidRDefault="0016435C" w:rsidP="00D8247A">
      <w:pPr>
        <w:widowControl w:val="0"/>
        <w:suppressAutoHyphens w:val="0"/>
        <w:rPr>
          <w:rFonts w:ascii="Arial" w:hAnsi="Arial" w:cs="Arial"/>
          <w:b/>
          <w:sz w:val="20"/>
          <w:szCs w:val="20"/>
          <w:lang w:eastAsia="cs-CZ"/>
        </w:rPr>
      </w:pPr>
      <w:r w:rsidRPr="00284B04">
        <w:rPr>
          <w:rFonts w:ascii="Arial" w:hAnsi="Arial" w:cs="Arial"/>
          <w:b/>
          <w:sz w:val="20"/>
          <w:szCs w:val="20"/>
        </w:rPr>
        <w:t>„</w:t>
      </w:r>
      <w:r w:rsidRPr="00284B04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284B04">
        <w:rPr>
          <w:rFonts w:ascii="Arial" w:hAnsi="Arial" w:cs="Arial"/>
          <w:b/>
          <w:sz w:val="20"/>
          <w:szCs w:val="20"/>
        </w:rPr>
        <w:t>”</w:t>
      </w:r>
      <w:r w:rsidRPr="00284B04">
        <w:rPr>
          <w:rFonts w:ascii="Arial" w:hAnsi="Arial" w:cs="Arial"/>
          <w:b/>
          <w:sz w:val="20"/>
          <w:szCs w:val="20"/>
          <w:lang w:eastAsia="cs-CZ"/>
        </w:rPr>
        <w:t xml:space="preserve"> </w:t>
      </w:r>
    </w:p>
    <w:p w14:paraId="52952AA6" w14:textId="77777777" w:rsidR="0016435C" w:rsidRPr="00284B04" w:rsidRDefault="0016435C" w:rsidP="00D8247A">
      <w:pPr>
        <w:widowControl w:val="0"/>
        <w:suppressAutoHyphens w:val="0"/>
        <w:rPr>
          <w:rFonts w:ascii="Arial" w:eastAsia="Batang" w:hAnsi="Arial" w:cs="Arial"/>
          <w:b/>
          <w:sz w:val="20"/>
          <w:szCs w:val="20"/>
        </w:rPr>
      </w:pPr>
      <w:r w:rsidRPr="00284B04">
        <w:rPr>
          <w:rFonts w:ascii="Arial" w:eastAsia="Batang" w:hAnsi="Arial" w:cs="Arial"/>
          <w:sz w:val="20"/>
          <w:szCs w:val="20"/>
        </w:rPr>
        <w:t xml:space="preserve">Číslo účtu:                  </w:t>
      </w:r>
      <w:r w:rsidRPr="00284B04">
        <w:rPr>
          <w:rFonts w:ascii="Arial" w:eastAsia="Batang" w:hAnsi="Arial" w:cs="Arial"/>
          <w:sz w:val="20"/>
          <w:szCs w:val="20"/>
        </w:rPr>
        <w:tab/>
      </w:r>
      <w:r w:rsidRPr="00284B04">
        <w:rPr>
          <w:rFonts w:ascii="Arial" w:hAnsi="Arial" w:cs="Arial"/>
          <w:b/>
          <w:sz w:val="20"/>
          <w:szCs w:val="20"/>
        </w:rPr>
        <w:t>„</w:t>
      </w:r>
      <w:r w:rsidRPr="00284B04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284B04">
        <w:rPr>
          <w:rFonts w:ascii="Arial" w:hAnsi="Arial" w:cs="Arial"/>
          <w:b/>
          <w:sz w:val="20"/>
          <w:szCs w:val="20"/>
        </w:rPr>
        <w:t>”</w:t>
      </w:r>
    </w:p>
    <w:p w14:paraId="3F9213AC" w14:textId="77777777" w:rsidR="0016435C" w:rsidRPr="00284B04" w:rsidRDefault="0016435C" w:rsidP="00D8247A">
      <w:pPr>
        <w:widowControl w:val="0"/>
        <w:suppressAutoHyphens w:val="0"/>
        <w:rPr>
          <w:rFonts w:ascii="Arial" w:hAnsi="Arial" w:cs="Arial"/>
          <w:b/>
          <w:sz w:val="20"/>
          <w:szCs w:val="20"/>
        </w:rPr>
      </w:pPr>
    </w:p>
    <w:p w14:paraId="62098081" w14:textId="77777777" w:rsidR="0016435C" w:rsidRPr="00284B04" w:rsidRDefault="0016435C" w:rsidP="00D8247A">
      <w:pPr>
        <w:widowControl w:val="0"/>
        <w:suppressAutoHyphens w:val="0"/>
        <w:rPr>
          <w:rFonts w:ascii="Arial" w:hAnsi="Arial" w:cs="Arial"/>
          <w:bCs/>
          <w:sz w:val="20"/>
          <w:szCs w:val="20"/>
          <w:lang w:eastAsia="cs-CZ"/>
        </w:rPr>
      </w:pPr>
      <w:r w:rsidRPr="00284B04">
        <w:rPr>
          <w:rFonts w:ascii="Arial" w:hAnsi="Arial" w:cs="Arial"/>
          <w:bCs/>
          <w:sz w:val="20"/>
          <w:szCs w:val="20"/>
          <w:lang w:eastAsia="cs-CZ"/>
        </w:rPr>
        <w:t>Osob</w:t>
      </w:r>
      <w:r w:rsidR="00FF4868" w:rsidRPr="00284B04">
        <w:rPr>
          <w:rFonts w:ascii="Arial" w:hAnsi="Arial" w:cs="Arial"/>
          <w:bCs/>
          <w:sz w:val="20"/>
          <w:szCs w:val="20"/>
          <w:lang w:eastAsia="cs-CZ"/>
        </w:rPr>
        <w:t>y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 xml:space="preserve"> pověřen</w:t>
      </w:r>
      <w:r w:rsidR="00FF4868" w:rsidRPr="00284B04">
        <w:rPr>
          <w:rFonts w:ascii="Arial" w:hAnsi="Arial" w:cs="Arial"/>
          <w:bCs/>
          <w:sz w:val="20"/>
          <w:szCs w:val="20"/>
          <w:lang w:eastAsia="cs-CZ"/>
        </w:rPr>
        <w:t>é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 xml:space="preserve"> jednat jménem zhotovitele ve věcech</w:t>
      </w:r>
      <w:r w:rsidR="00FF4868" w:rsidRPr="00284B04">
        <w:rPr>
          <w:rFonts w:ascii="Arial" w:hAnsi="Arial" w:cs="Arial"/>
          <w:bCs/>
          <w:sz w:val="20"/>
          <w:szCs w:val="20"/>
          <w:lang w:eastAsia="cs-CZ"/>
        </w:rPr>
        <w:t xml:space="preserve"> technických</w:t>
      </w:r>
    </w:p>
    <w:p w14:paraId="2193B898" w14:textId="77777777" w:rsidR="0016435C" w:rsidRPr="00284B04" w:rsidRDefault="00FF4868" w:rsidP="00D8247A">
      <w:pPr>
        <w:widowControl w:val="0"/>
        <w:suppressAutoHyphens w:val="0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bCs/>
          <w:sz w:val="20"/>
          <w:szCs w:val="20"/>
          <w:lang w:eastAsia="cs-CZ"/>
        </w:rPr>
        <w:t>Stavbyvedoucí</w:t>
      </w:r>
      <w:r w:rsidR="0016435C" w:rsidRPr="00284B04">
        <w:rPr>
          <w:rFonts w:ascii="Arial" w:hAnsi="Arial" w:cs="Arial"/>
          <w:bCs/>
          <w:sz w:val="20"/>
          <w:szCs w:val="20"/>
          <w:lang w:eastAsia="cs-CZ"/>
        </w:rPr>
        <w:t>:</w:t>
      </w:r>
      <w:r w:rsidR="0016435C" w:rsidRPr="00284B04">
        <w:rPr>
          <w:rFonts w:ascii="Arial" w:hAnsi="Arial" w:cs="Arial"/>
          <w:bCs/>
          <w:sz w:val="20"/>
          <w:szCs w:val="20"/>
          <w:lang w:eastAsia="cs-CZ"/>
        </w:rPr>
        <w:tab/>
      </w:r>
      <w:r w:rsidR="0016435C" w:rsidRPr="00284B04">
        <w:rPr>
          <w:rFonts w:ascii="Arial" w:hAnsi="Arial" w:cs="Arial"/>
          <w:bCs/>
          <w:sz w:val="20"/>
          <w:szCs w:val="20"/>
          <w:lang w:eastAsia="cs-CZ"/>
        </w:rPr>
        <w:tab/>
      </w:r>
      <w:r w:rsidR="0016435C" w:rsidRPr="00284B04">
        <w:rPr>
          <w:rFonts w:ascii="Arial" w:hAnsi="Arial" w:cs="Arial"/>
          <w:b/>
          <w:sz w:val="20"/>
          <w:szCs w:val="20"/>
        </w:rPr>
        <w:t>„</w:t>
      </w:r>
      <w:r w:rsidR="0016435C" w:rsidRPr="00284B04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="0016435C" w:rsidRPr="00284B04">
        <w:rPr>
          <w:rFonts w:ascii="Arial" w:hAnsi="Arial" w:cs="Arial"/>
          <w:b/>
          <w:sz w:val="20"/>
          <w:szCs w:val="20"/>
        </w:rPr>
        <w:t>”</w:t>
      </w:r>
    </w:p>
    <w:p w14:paraId="3B1D6FFE" w14:textId="77777777" w:rsidR="00FF4868" w:rsidRPr="00284B04" w:rsidRDefault="00FF4868" w:rsidP="00D8247A">
      <w:pPr>
        <w:widowControl w:val="0"/>
        <w:suppressAutoHyphens w:val="0"/>
        <w:ind w:left="2832" w:hanging="2832"/>
        <w:rPr>
          <w:rFonts w:ascii="Arial" w:hAnsi="Arial" w:cs="Arial"/>
          <w:sz w:val="20"/>
          <w:szCs w:val="20"/>
          <w:lang w:eastAsia="cs-CZ"/>
        </w:rPr>
      </w:pPr>
      <w:r w:rsidRPr="00284B04">
        <w:rPr>
          <w:rFonts w:ascii="Arial" w:hAnsi="Arial" w:cs="Arial"/>
          <w:bCs/>
          <w:sz w:val="20"/>
          <w:szCs w:val="20"/>
          <w:lang w:eastAsia="cs-CZ"/>
        </w:rPr>
        <w:t>Autorizovaná osoba:</w:t>
      </w:r>
      <w:r w:rsidRPr="00284B04">
        <w:rPr>
          <w:rFonts w:ascii="Arial" w:hAnsi="Arial" w:cs="Arial"/>
          <w:bCs/>
          <w:sz w:val="20"/>
          <w:szCs w:val="20"/>
          <w:lang w:eastAsia="cs-CZ"/>
        </w:rPr>
        <w:tab/>
      </w:r>
      <w:r w:rsidRPr="00284B04">
        <w:rPr>
          <w:rFonts w:ascii="Arial" w:hAnsi="Arial" w:cs="Arial"/>
          <w:b/>
          <w:sz w:val="20"/>
          <w:szCs w:val="20"/>
        </w:rPr>
        <w:t>„</w:t>
      </w:r>
      <w:r w:rsidRPr="00284B04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284B04">
        <w:rPr>
          <w:rFonts w:ascii="Arial" w:hAnsi="Arial" w:cs="Arial"/>
          <w:b/>
          <w:sz w:val="20"/>
          <w:szCs w:val="20"/>
        </w:rPr>
        <w:t>”</w:t>
      </w:r>
      <w:r w:rsidR="00D01636" w:rsidRPr="00284B04">
        <w:rPr>
          <w:rFonts w:ascii="Arial" w:hAnsi="Arial" w:cs="Arial"/>
          <w:b/>
          <w:sz w:val="20"/>
          <w:szCs w:val="20"/>
        </w:rPr>
        <w:t xml:space="preserve">, </w:t>
      </w:r>
      <w:r w:rsidR="00D01636" w:rsidRPr="00284B04">
        <w:rPr>
          <w:rFonts w:ascii="Arial" w:hAnsi="Arial" w:cs="Arial"/>
          <w:sz w:val="20"/>
          <w:szCs w:val="20"/>
        </w:rPr>
        <w:t xml:space="preserve">číslo osvědčení o autorizaci </w:t>
      </w:r>
      <w:r w:rsidR="00D01636" w:rsidRPr="00284B04">
        <w:rPr>
          <w:rFonts w:ascii="Arial" w:hAnsi="Arial" w:cs="Arial"/>
          <w:b/>
          <w:sz w:val="20"/>
          <w:szCs w:val="20"/>
        </w:rPr>
        <w:t>„</w:t>
      </w:r>
      <w:r w:rsidR="00D01636" w:rsidRPr="00284B04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="00D01636" w:rsidRPr="00284B04">
        <w:rPr>
          <w:rFonts w:ascii="Arial" w:hAnsi="Arial" w:cs="Arial"/>
          <w:b/>
          <w:sz w:val="20"/>
          <w:szCs w:val="20"/>
        </w:rPr>
        <w:t>”</w:t>
      </w:r>
      <w:r w:rsidR="00D01636" w:rsidRPr="00284B04">
        <w:rPr>
          <w:rFonts w:ascii="Arial" w:hAnsi="Arial" w:cs="Arial"/>
          <w:sz w:val="20"/>
          <w:szCs w:val="20"/>
        </w:rPr>
        <w:t xml:space="preserve">v oboru </w:t>
      </w:r>
      <w:r w:rsidR="00D01636" w:rsidRPr="00284B04">
        <w:rPr>
          <w:rFonts w:ascii="Arial" w:hAnsi="Arial" w:cs="Arial"/>
          <w:b/>
          <w:sz w:val="20"/>
          <w:szCs w:val="20"/>
        </w:rPr>
        <w:t>„</w:t>
      </w:r>
      <w:r w:rsidR="00D01636" w:rsidRPr="00284B04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="00D01636" w:rsidRPr="00284B04">
        <w:rPr>
          <w:rFonts w:ascii="Arial" w:hAnsi="Arial" w:cs="Arial"/>
          <w:b/>
          <w:sz w:val="20"/>
          <w:szCs w:val="20"/>
        </w:rPr>
        <w:t>”</w:t>
      </w:r>
    </w:p>
    <w:p w14:paraId="735E35C4" w14:textId="77777777" w:rsidR="0016435C" w:rsidRPr="00284B04" w:rsidRDefault="0016435C" w:rsidP="00D8247A">
      <w:pPr>
        <w:widowControl w:val="0"/>
        <w:suppressAutoHyphens w:val="0"/>
        <w:rPr>
          <w:rFonts w:ascii="Arial" w:hAnsi="Arial" w:cs="Arial"/>
          <w:sz w:val="20"/>
          <w:szCs w:val="20"/>
        </w:rPr>
      </w:pPr>
    </w:p>
    <w:p w14:paraId="00419FE3" w14:textId="77777777" w:rsidR="00254328" w:rsidRPr="00D83785" w:rsidRDefault="00254328" w:rsidP="00D8247A">
      <w:pPr>
        <w:pStyle w:val="Bezmezer"/>
        <w:widowControl w:val="0"/>
        <w:tabs>
          <w:tab w:val="center" w:pos="1985"/>
          <w:tab w:val="center" w:pos="7371"/>
        </w:tabs>
        <w:rPr>
          <w:rFonts w:asciiTheme="minorHAnsi" w:hAnsiTheme="minorHAnsi" w:cstheme="minorHAnsi"/>
        </w:rPr>
      </w:pPr>
    </w:p>
    <w:sectPr w:rsidR="00254328" w:rsidRPr="00D83785" w:rsidSect="00293CA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382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B87F7" w14:textId="77777777" w:rsidR="001432C5" w:rsidRDefault="001432C5" w:rsidP="007C4405">
      <w:r>
        <w:separator/>
      </w:r>
    </w:p>
  </w:endnote>
  <w:endnote w:type="continuationSeparator" w:id="0">
    <w:p w14:paraId="0DB49A62" w14:textId="77777777" w:rsidR="001432C5" w:rsidRDefault="001432C5" w:rsidP="007C4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panose1 w:val="00000000000000000000"/>
    <w:charset w:val="02"/>
    <w:family w:val="swiss"/>
    <w:notTrueType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142D1" w14:textId="67C848F3" w:rsidR="001432C5" w:rsidRPr="00284B04" w:rsidRDefault="001432C5" w:rsidP="00293CA4">
    <w:pPr>
      <w:pStyle w:val="Zpat"/>
      <w:pBdr>
        <w:top w:val="single" w:sz="4" w:space="1" w:color="auto"/>
      </w:pBdr>
      <w:jc w:val="center"/>
      <w:rPr>
        <w:rFonts w:ascii="Arial" w:hAnsi="Arial" w:cs="Arial"/>
        <w:sz w:val="16"/>
        <w:szCs w:val="16"/>
        <w:lang w:val="cs-CZ"/>
      </w:rPr>
    </w:pPr>
    <w:r w:rsidRPr="00284B04">
      <w:rPr>
        <w:rFonts w:ascii="Arial" w:hAnsi="Arial" w:cs="Arial"/>
        <w:sz w:val="16"/>
        <w:szCs w:val="16"/>
      </w:rPr>
      <w:t xml:space="preserve">Stránka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PAGE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995CBB">
      <w:rPr>
        <w:rFonts w:ascii="Arial" w:hAnsi="Arial" w:cs="Arial"/>
        <w:noProof/>
        <w:sz w:val="16"/>
        <w:szCs w:val="16"/>
      </w:rPr>
      <w:t>1</w:t>
    </w:r>
    <w:r w:rsidRPr="00284B04">
      <w:rPr>
        <w:rFonts w:ascii="Arial" w:hAnsi="Arial" w:cs="Arial"/>
        <w:sz w:val="16"/>
        <w:szCs w:val="16"/>
      </w:rPr>
      <w:fldChar w:fldCharType="end"/>
    </w:r>
    <w:r w:rsidRPr="00284B04">
      <w:rPr>
        <w:rFonts w:ascii="Arial" w:hAnsi="Arial" w:cs="Arial"/>
        <w:sz w:val="16"/>
        <w:szCs w:val="16"/>
      </w:rPr>
      <w:t xml:space="preserve"> z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NUMPAGES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995CBB">
      <w:rPr>
        <w:rFonts w:ascii="Arial" w:hAnsi="Arial" w:cs="Arial"/>
        <w:noProof/>
        <w:sz w:val="16"/>
        <w:szCs w:val="16"/>
      </w:rPr>
      <w:t>7</w:t>
    </w:r>
    <w:r w:rsidRPr="00284B04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F5830" w14:textId="77777777" w:rsidR="001432C5" w:rsidRDefault="001432C5" w:rsidP="00956548">
    <w:pPr>
      <w:pStyle w:val="Zpat"/>
      <w:pBdr>
        <w:top w:val="single" w:sz="4" w:space="1" w:color="auto"/>
      </w:pBdr>
      <w:jc w:val="center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94250C">
      <w:rPr>
        <w:b/>
        <w:noProof/>
      </w:rPr>
      <w:t>7</w:t>
    </w:r>
    <w:r>
      <w:rPr>
        <w:b/>
      </w:rPr>
      <w:fldChar w:fldCharType="end"/>
    </w:r>
  </w:p>
  <w:p w14:paraId="7B06E24E" w14:textId="77777777" w:rsidR="001432C5" w:rsidRPr="00530592" w:rsidRDefault="001432C5" w:rsidP="005305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A28F5" w14:textId="77777777" w:rsidR="001432C5" w:rsidRDefault="001432C5" w:rsidP="007C4405">
      <w:r>
        <w:separator/>
      </w:r>
    </w:p>
  </w:footnote>
  <w:footnote w:type="continuationSeparator" w:id="0">
    <w:p w14:paraId="77DD2F86" w14:textId="77777777" w:rsidR="001432C5" w:rsidRDefault="001432C5" w:rsidP="007C4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7"/>
      <w:gridCol w:w="4811"/>
    </w:tblGrid>
    <w:tr w:rsidR="001432C5" w:rsidRPr="003E2767" w14:paraId="5311051E" w14:textId="77777777" w:rsidTr="00EB0682">
      <w:trPr>
        <w:trHeight w:val="91"/>
      </w:trPr>
      <w:tc>
        <w:tcPr>
          <w:tcW w:w="4817" w:type="dxa"/>
          <w:vMerge w:val="restart"/>
          <w:tcBorders>
            <w:bottom w:val="single" w:sz="4" w:space="0" w:color="auto"/>
          </w:tcBorders>
        </w:tcPr>
        <w:p w14:paraId="10522E32" w14:textId="77777777" w:rsidR="004B6D15" w:rsidRPr="00EB0682" w:rsidRDefault="004B6D15" w:rsidP="005E085E">
          <w:pPr>
            <w:rPr>
              <w:rFonts w:ascii="Arial" w:hAnsi="Arial" w:cs="Arial"/>
              <w:sz w:val="16"/>
              <w:szCs w:val="16"/>
            </w:rPr>
          </w:pPr>
        </w:p>
        <w:p w14:paraId="3BF23E25" w14:textId="584CC3F3" w:rsidR="001432C5" w:rsidRPr="00EB0682" w:rsidRDefault="00A34B3E" w:rsidP="00EB0682">
          <w:pPr>
            <w:rPr>
              <w:rFonts w:ascii="Arial" w:hAnsi="Arial" w:cs="Arial"/>
              <w:sz w:val="16"/>
              <w:szCs w:val="16"/>
            </w:rPr>
          </w:pPr>
          <w:r w:rsidRPr="00EB0682">
            <w:rPr>
              <w:rFonts w:ascii="Arial" w:hAnsi="Arial" w:cs="Arial"/>
              <w:sz w:val="16"/>
              <w:szCs w:val="16"/>
            </w:rPr>
            <w:t>II/112</w:t>
          </w:r>
          <w:r w:rsidR="00EB0682" w:rsidRPr="00EB0682">
            <w:rPr>
              <w:rFonts w:ascii="Arial" w:hAnsi="Arial" w:cs="Arial"/>
              <w:sz w:val="16"/>
              <w:szCs w:val="16"/>
            </w:rPr>
            <w:t xml:space="preserve"> Křelovice – propustek ev. č. 112-219P</w:t>
          </w:r>
        </w:p>
      </w:tc>
      <w:tc>
        <w:tcPr>
          <w:tcW w:w="4811" w:type="dxa"/>
          <w:tcBorders>
            <w:bottom w:val="single" w:sz="4" w:space="0" w:color="auto"/>
          </w:tcBorders>
        </w:tcPr>
        <w:p w14:paraId="7984FBF7" w14:textId="77777777" w:rsidR="003A522E" w:rsidRPr="00EB0682" w:rsidRDefault="003A522E" w:rsidP="00293CA4">
          <w:pPr>
            <w:pStyle w:val="Zhlav"/>
            <w:jc w:val="right"/>
            <w:rPr>
              <w:rFonts w:ascii="Arial" w:hAnsi="Arial" w:cs="Arial"/>
              <w:sz w:val="16"/>
              <w:szCs w:val="16"/>
            </w:rPr>
          </w:pPr>
        </w:p>
        <w:p w14:paraId="5746D2C7" w14:textId="66DA883B" w:rsidR="001432C5" w:rsidRPr="00EB0682" w:rsidRDefault="001432C5" w:rsidP="00C469F5">
          <w:pPr>
            <w:pStyle w:val="Zhlav"/>
            <w:jc w:val="right"/>
            <w:rPr>
              <w:rFonts w:ascii="Arial" w:hAnsi="Arial" w:cs="Arial"/>
              <w:sz w:val="16"/>
              <w:szCs w:val="16"/>
              <w:lang w:val="cs-CZ"/>
            </w:rPr>
          </w:pPr>
          <w:r w:rsidRPr="00EB0682">
            <w:rPr>
              <w:rFonts w:ascii="Arial" w:hAnsi="Arial" w:cs="Arial"/>
              <w:sz w:val="16"/>
              <w:szCs w:val="16"/>
            </w:rPr>
            <w:t>Příloha B2</w:t>
          </w:r>
          <w:r w:rsidR="00BD1C9A" w:rsidRPr="00EB0682">
            <w:rPr>
              <w:rFonts w:ascii="Arial" w:hAnsi="Arial" w:cs="Arial"/>
              <w:sz w:val="16"/>
              <w:szCs w:val="16"/>
              <w:lang w:val="cs-CZ"/>
            </w:rPr>
            <w:t>-</w:t>
          </w:r>
          <w:r w:rsidR="00C469F5">
            <w:rPr>
              <w:rFonts w:ascii="Arial" w:hAnsi="Arial" w:cs="Arial"/>
              <w:sz w:val="16"/>
              <w:szCs w:val="16"/>
              <w:lang w:val="cs-CZ"/>
            </w:rPr>
            <w:t>2</w:t>
          </w:r>
        </w:p>
      </w:tc>
    </w:tr>
  </w:tbl>
  <w:p w14:paraId="4EFE2E28" w14:textId="2A454C78" w:rsidR="001432C5" w:rsidRPr="003E2767" w:rsidRDefault="001432C5" w:rsidP="00293CA4">
    <w:pPr>
      <w:pStyle w:val="Zhlav"/>
      <w:tabs>
        <w:tab w:val="clear" w:pos="4536"/>
        <w:tab w:val="clear" w:pos="9072"/>
        <w:tab w:val="left" w:pos="3030"/>
      </w:tabs>
      <w:rPr>
        <w:rFonts w:asciiTheme="minorHAnsi" w:hAnsiTheme="minorHAnsi" w:cstheme="minorHAnsi"/>
        <w:sz w:val="20"/>
        <w:szCs w:val="20"/>
        <w:lang w:val="cs-CZ"/>
      </w:rPr>
    </w:pPr>
    <w:r w:rsidRPr="003E2767">
      <w:rPr>
        <w:rFonts w:asciiTheme="minorHAnsi" w:hAnsiTheme="minorHAnsi" w:cstheme="minorHAnsi"/>
        <w:sz w:val="20"/>
        <w:szCs w:val="20"/>
        <w:lang w:val="cs-CZ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10FC5" w14:textId="77777777" w:rsidR="001432C5" w:rsidRDefault="001432C5" w:rsidP="00956548">
    <w:pPr>
      <w:pStyle w:val="Zhlav"/>
      <w:jc w:val="center"/>
      <w:rPr>
        <w:rFonts w:asciiTheme="minorHAnsi" w:hAnsiTheme="minorHAnsi" w:cstheme="minorHAnsi"/>
        <w:sz w:val="20"/>
        <w:szCs w:val="20"/>
        <w:lang w:val="cs-CZ"/>
      </w:rPr>
    </w:pPr>
    <w:r>
      <w:rPr>
        <w:noProof/>
        <w:lang w:val="cs-CZ" w:eastAsia="cs-CZ"/>
      </w:rPr>
      <w:drawing>
        <wp:inline distT="0" distB="0" distL="0" distR="0" wp14:anchorId="1440AA84" wp14:editId="0FDA3617">
          <wp:extent cx="1485900" cy="8382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FD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7"/>
      <w:gridCol w:w="4811"/>
    </w:tblGrid>
    <w:tr w:rsidR="001432C5" w:rsidRPr="00956548" w14:paraId="10549B28" w14:textId="77777777" w:rsidTr="00956548">
      <w:trPr>
        <w:trHeight w:val="91"/>
      </w:trPr>
      <w:tc>
        <w:tcPr>
          <w:tcW w:w="4960" w:type="dxa"/>
          <w:vMerge w:val="restart"/>
          <w:tcBorders>
            <w:bottom w:val="single" w:sz="4" w:space="0" w:color="auto"/>
          </w:tcBorders>
        </w:tcPr>
        <w:p w14:paraId="3056D09C" w14:textId="77777777" w:rsidR="001432C5" w:rsidRPr="00956548" w:rsidRDefault="001432C5" w:rsidP="00956548">
          <w:pPr>
            <w:pStyle w:val="Zhlav"/>
            <w:rPr>
              <w:rFonts w:asciiTheme="minorHAnsi" w:hAnsiTheme="minorHAnsi" w:cstheme="minorHAnsi"/>
              <w:sz w:val="20"/>
              <w:szCs w:val="20"/>
              <w:lang w:val="cs-CZ"/>
            </w:rPr>
          </w:pPr>
          <w:r>
            <w:rPr>
              <w:rFonts w:asciiTheme="minorHAnsi" w:hAnsiTheme="minorHAnsi" w:cstheme="minorHAnsi"/>
              <w:sz w:val="20"/>
              <w:szCs w:val="20"/>
              <w:lang w:val="cs-CZ"/>
            </w:rPr>
            <w:t>III/01945 Rantířov opěrná zeď</w:t>
          </w:r>
        </w:p>
      </w:tc>
      <w:tc>
        <w:tcPr>
          <w:tcW w:w="4960" w:type="dxa"/>
        </w:tcPr>
        <w:p w14:paraId="0D8DB48F" w14:textId="77777777" w:rsidR="001432C5" w:rsidRPr="00956548" w:rsidRDefault="001432C5" w:rsidP="00956548">
          <w:pPr>
            <w:pStyle w:val="Zhlav"/>
            <w:jc w:val="right"/>
            <w:rPr>
              <w:rFonts w:asciiTheme="minorHAnsi" w:hAnsiTheme="minorHAnsi" w:cstheme="minorHAnsi"/>
              <w:sz w:val="20"/>
              <w:szCs w:val="20"/>
            </w:rPr>
          </w:pPr>
          <w:r w:rsidRPr="00956548">
            <w:rPr>
              <w:rFonts w:asciiTheme="minorHAnsi" w:hAnsiTheme="minorHAnsi" w:cstheme="minorHAnsi"/>
              <w:sz w:val="20"/>
              <w:szCs w:val="20"/>
            </w:rPr>
            <w:t>Příloha B2</w:t>
          </w:r>
        </w:p>
      </w:tc>
    </w:tr>
    <w:tr w:rsidR="001432C5" w:rsidRPr="002D7090" w14:paraId="015AD989" w14:textId="77777777" w:rsidTr="00956548">
      <w:trPr>
        <w:trHeight w:val="90"/>
      </w:trPr>
      <w:tc>
        <w:tcPr>
          <w:tcW w:w="4960" w:type="dxa"/>
          <w:vMerge/>
          <w:tcBorders>
            <w:bottom w:val="single" w:sz="4" w:space="0" w:color="auto"/>
          </w:tcBorders>
        </w:tcPr>
        <w:p w14:paraId="18D112C5" w14:textId="77777777" w:rsidR="001432C5" w:rsidRPr="002D7090" w:rsidRDefault="001432C5" w:rsidP="00956548">
          <w:pPr>
            <w:pStyle w:val="Zhlav"/>
            <w:rPr>
              <w:sz w:val="20"/>
              <w:szCs w:val="20"/>
              <w:highlight w:val="yellow"/>
            </w:rPr>
          </w:pPr>
        </w:p>
      </w:tc>
      <w:tc>
        <w:tcPr>
          <w:tcW w:w="4960" w:type="dxa"/>
          <w:tcBorders>
            <w:bottom w:val="single" w:sz="4" w:space="0" w:color="auto"/>
          </w:tcBorders>
        </w:tcPr>
        <w:p w14:paraId="27C9BCC0" w14:textId="77777777" w:rsidR="001432C5" w:rsidRPr="002D7090" w:rsidRDefault="001432C5" w:rsidP="00956548">
          <w:pPr>
            <w:pStyle w:val="Zhlav"/>
            <w:jc w:val="right"/>
            <w:rPr>
              <w:sz w:val="20"/>
              <w:szCs w:val="20"/>
            </w:rPr>
          </w:pPr>
        </w:p>
      </w:tc>
    </w:tr>
  </w:tbl>
  <w:p w14:paraId="155810B3" w14:textId="77777777" w:rsidR="001432C5" w:rsidRPr="00956548" w:rsidRDefault="001432C5" w:rsidP="00956548">
    <w:pPr>
      <w:pStyle w:val="Zhlav"/>
      <w:jc w:val="center"/>
      <w:rPr>
        <w:rFonts w:asciiTheme="minorHAnsi" w:hAnsiTheme="minorHAnsi" w:cstheme="minorHAnsi"/>
        <w:sz w:val="20"/>
        <w:szCs w:val="20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40E6A30"/>
    <w:lvl w:ilvl="0">
      <w:start w:val="2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F3A8D82"/>
    <w:name w:val="WW8Num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8.%1"/>
      <w:lvlJc w:val="left"/>
      <w:pPr>
        <w:tabs>
          <w:tab w:val="num" w:pos="-218"/>
        </w:tabs>
        <w:ind w:left="502" w:hanging="360"/>
      </w:pPr>
      <w:rPr>
        <w:b/>
        <w:color w:val="auto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7.%1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5" w15:restartNumberingAfterBreak="0">
    <w:nsid w:val="03102CD8"/>
    <w:multiLevelType w:val="hybridMultilevel"/>
    <w:tmpl w:val="91D080BC"/>
    <w:lvl w:ilvl="0" w:tplc="4F4A1F1A">
      <w:start w:val="1"/>
      <w:numFmt w:val="ordinal"/>
      <w:lvlText w:val="11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78036D"/>
    <w:multiLevelType w:val="multilevel"/>
    <w:tmpl w:val="0DC492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0EF32A24"/>
    <w:multiLevelType w:val="hybridMultilevel"/>
    <w:tmpl w:val="D85A940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C6105B"/>
    <w:multiLevelType w:val="multilevel"/>
    <w:tmpl w:val="3848A6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7D154F2"/>
    <w:multiLevelType w:val="hybridMultilevel"/>
    <w:tmpl w:val="A7B669F6"/>
    <w:lvl w:ilvl="0" w:tplc="E634147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strike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62CA8"/>
    <w:multiLevelType w:val="multilevel"/>
    <w:tmpl w:val="6C9AAB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25D80948"/>
    <w:multiLevelType w:val="hybridMultilevel"/>
    <w:tmpl w:val="A4722E98"/>
    <w:lvl w:ilvl="0" w:tplc="ECDC335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B2BE7"/>
    <w:multiLevelType w:val="multilevel"/>
    <w:tmpl w:val="F404D7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 w15:restartNumberingAfterBreak="0">
    <w:nsid w:val="38B0036D"/>
    <w:multiLevelType w:val="multilevel"/>
    <w:tmpl w:val="F926C5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DA5200D"/>
    <w:multiLevelType w:val="multilevel"/>
    <w:tmpl w:val="F27AC36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241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pStyle w:val="4seznam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17F74D7"/>
    <w:multiLevelType w:val="multilevel"/>
    <w:tmpl w:val="73A4E1E0"/>
    <w:lvl w:ilvl="0">
      <w:start w:val="1"/>
      <w:numFmt w:val="decimal"/>
      <w:pStyle w:val="lnek"/>
      <w:lvlText w:val="Článek %1"/>
      <w:lvlJc w:val="center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color w:val="000000"/>
        <w:sz w:val="24"/>
      </w:rPr>
    </w:lvl>
    <w:lvl w:ilvl="1">
      <w:start w:val="1"/>
      <w:numFmt w:val="decimal"/>
      <w:pStyle w:val="slovanodst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Arial Narrow" w:hAnsi="Arial Narrow" w:hint="default"/>
        <w:b/>
        <w:i w:val="0"/>
        <w:color w:val="auto"/>
        <w:sz w:val="22"/>
      </w:r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6" w15:restartNumberingAfterBreak="0">
    <w:nsid w:val="4EB11F42"/>
    <w:multiLevelType w:val="multilevel"/>
    <w:tmpl w:val="AA3EA6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7" w15:restartNumberingAfterBreak="0">
    <w:nsid w:val="50AE7599"/>
    <w:multiLevelType w:val="hybridMultilevel"/>
    <w:tmpl w:val="097AD1D0"/>
    <w:lvl w:ilvl="0" w:tplc="70888916">
      <w:start w:val="1"/>
      <w:numFmt w:val="decimal"/>
      <w:lvlText w:val="12.%1."/>
      <w:lvlJc w:val="left"/>
      <w:pPr>
        <w:ind w:left="360" w:hanging="360"/>
      </w:pPr>
      <w:rPr>
        <w:rFonts w:hint="default"/>
        <w:b/>
      </w:rPr>
    </w:lvl>
    <w:lvl w:ilvl="1" w:tplc="D9E24EA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6E2547"/>
    <w:multiLevelType w:val="hybridMultilevel"/>
    <w:tmpl w:val="2B3627EC"/>
    <w:lvl w:ilvl="0" w:tplc="E398CFDE">
      <w:start w:val="1"/>
      <w:numFmt w:val="ordinal"/>
      <w:lvlText w:val="1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313B81"/>
    <w:multiLevelType w:val="multilevel"/>
    <w:tmpl w:val="157691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6A63945"/>
    <w:multiLevelType w:val="multilevel"/>
    <w:tmpl w:val="E8A6B5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1" w15:restartNumberingAfterBreak="0">
    <w:nsid w:val="71BE6418"/>
    <w:multiLevelType w:val="hybridMultilevel"/>
    <w:tmpl w:val="FD0A3608"/>
    <w:lvl w:ilvl="0" w:tplc="DD98A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3D7712"/>
    <w:multiLevelType w:val="hybridMultilevel"/>
    <w:tmpl w:val="F6EA2FEC"/>
    <w:lvl w:ilvl="0" w:tplc="F238F0DA">
      <w:start w:val="2"/>
      <w:numFmt w:val="bullet"/>
      <w:pStyle w:val="obsah"/>
      <w:lvlText w:val="-"/>
      <w:lvlJc w:val="left"/>
      <w:pPr>
        <w:tabs>
          <w:tab w:val="num" w:pos="1211"/>
        </w:tabs>
        <w:ind w:left="1191" w:hanging="34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710CA"/>
    <w:multiLevelType w:val="multilevel"/>
    <w:tmpl w:val="AA3EA6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23"/>
  </w:num>
  <w:num w:numId="5">
    <w:abstractNumId w:val="16"/>
  </w:num>
  <w:num w:numId="6">
    <w:abstractNumId w:val="8"/>
  </w:num>
  <w:num w:numId="7">
    <w:abstractNumId w:val="20"/>
  </w:num>
  <w:num w:numId="8">
    <w:abstractNumId w:val="6"/>
  </w:num>
  <w:num w:numId="9">
    <w:abstractNumId w:val="12"/>
  </w:num>
  <w:num w:numId="10">
    <w:abstractNumId w:val="10"/>
  </w:num>
  <w:num w:numId="11">
    <w:abstractNumId w:val="22"/>
  </w:num>
  <w:num w:numId="12">
    <w:abstractNumId w:val="13"/>
  </w:num>
  <w:num w:numId="13">
    <w:abstractNumId w:val="9"/>
  </w:num>
  <w:num w:numId="14">
    <w:abstractNumId w:val="14"/>
  </w:num>
  <w:num w:numId="15">
    <w:abstractNumId w:val="5"/>
  </w:num>
  <w:num w:numId="16">
    <w:abstractNumId w:val="18"/>
  </w:num>
  <w:num w:numId="17">
    <w:abstractNumId w:val="21"/>
  </w:num>
  <w:num w:numId="18">
    <w:abstractNumId w:val="14"/>
  </w:num>
  <w:num w:numId="19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7"/>
  </w:num>
  <w:num w:numId="22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5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6C4"/>
    <w:rsid w:val="0000542F"/>
    <w:rsid w:val="00005C9B"/>
    <w:rsid w:val="00007852"/>
    <w:rsid w:val="000078D5"/>
    <w:rsid w:val="00013CD0"/>
    <w:rsid w:val="00015BD4"/>
    <w:rsid w:val="00015CCD"/>
    <w:rsid w:val="00024BF1"/>
    <w:rsid w:val="00025D87"/>
    <w:rsid w:val="00026699"/>
    <w:rsid w:val="00041E00"/>
    <w:rsid w:val="00043E26"/>
    <w:rsid w:val="00044081"/>
    <w:rsid w:val="00050B01"/>
    <w:rsid w:val="00050EDA"/>
    <w:rsid w:val="00055BDE"/>
    <w:rsid w:val="00056019"/>
    <w:rsid w:val="000639A6"/>
    <w:rsid w:val="00063CB4"/>
    <w:rsid w:val="00065085"/>
    <w:rsid w:val="00067620"/>
    <w:rsid w:val="00070415"/>
    <w:rsid w:val="00071ECA"/>
    <w:rsid w:val="000728DB"/>
    <w:rsid w:val="00072DC1"/>
    <w:rsid w:val="00073849"/>
    <w:rsid w:val="000744EC"/>
    <w:rsid w:val="00076224"/>
    <w:rsid w:val="00077068"/>
    <w:rsid w:val="00080109"/>
    <w:rsid w:val="00081778"/>
    <w:rsid w:val="00081A02"/>
    <w:rsid w:val="00083202"/>
    <w:rsid w:val="000841F0"/>
    <w:rsid w:val="00085669"/>
    <w:rsid w:val="0008570D"/>
    <w:rsid w:val="00085DEF"/>
    <w:rsid w:val="00092393"/>
    <w:rsid w:val="0009372A"/>
    <w:rsid w:val="00095B49"/>
    <w:rsid w:val="0009669F"/>
    <w:rsid w:val="0009719D"/>
    <w:rsid w:val="000A0D67"/>
    <w:rsid w:val="000A2FD4"/>
    <w:rsid w:val="000A6770"/>
    <w:rsid w:val="000A7118"/>
    <w:rsid w:val="000B166E"/>
    <w:rsid w:val="000B3555"/>
    <w:rsid w:val="000B5501"/>
    <w:rsid w:val="000B61E3"/>
    <w:rsid w:val="000B6E2F"/>
    <w:rsid w:val="000B7999"/>
    <w:rsid w:val="000C1106"/>
    <w:rsid w:val="000C1E31"/>
    <w:rsid w:val="000C4FCC"/>
    <w:rsid w:val="000C522B"/>
    <w:rsid w:val="000C5E9B"/>
    <w:rsid w:val="000D095B"/>
    <w:rsid w:val="000D19DB"/>
    <w:rsid w:val="000D1AE0"/>
    <w:rsid w:val="000D1BE1"/>
    <w:rsid w:val="000D2178"/>
    <w:rsid w:val="000D4C84"/>
    <w:rsid w:val="000D734A"/>
    <w:rsid w:val="000E0816"/>
    <w:rsid w:val="000E146C"/>
    <w:rsid w:val="000E1C89"/>
    <w:rsid w:val="000E21DA"/>
    <w:rsid w:val="000E60E9"/>
    <w:rsid w:val="000E6D65"/>
    <w:rsid w:val="000E7399"/>
    <w:rsid w:val="000F4414"/>
    <w:rsid w:val="000F561B"/>
    <w:rsid w:val="001057B6"/>
    <w:rsid w:val="00112891"/>
    <w:rsid w:val="0011517C"/>
    <w:rsid w:val="00122162"/>
    <w:rsid w:val="00122B96"/>
    <w:rsid w:val="00126C39"/>
    <w:rsid w:val="00127DD3"/>
    <w:rsid w:val="00130087"/>
    <w:rsid w:val="001311DB"/>
    <w:rsid w:val="00131FE7"/>
    <w:rsid w:val="0013706D"/>
    <w:rsid w:val="00137500"/>
    <w:rsid w:val="001424F5"/>
    <w:rsid w:val="001432C5"/>
    <w:rsid w:val="001456BA"/>
    <w:rsid w:val="001576D0"/>
    <w:rsid w:val="00160F69"/>
    <w:rsid w:val="0016435C"/>
    <w:rsid w:val="00167B09"/>
    <w:rsid w:val="00170222"/>
    <w:rsid w:val="001716EE"/>
    <w:rsid w:val="00172481"/>
    <w:rsid w:val="00173083"/>
    <w:rsid w:val="00175923"/>
    <w:rsid w:val="00175EFA"/>
    <w:rsid w:val="00176C82"/>
    <w:rsid w:val="001819D1"/>
    <w:rsid w:val="00182636"/>
    <w:rsid w:val="00183A79"/>
    <w:rsid w:val="00184FE3"/>
    <w:rsid w:val="001866B9"/>
    <w:rsid w:val="00190768"/>
    <w:rsid w:val="00194A66"/>
    <w:rsid w:val="00195A93"/>
    <w:rsid w:val="00197650"/>
    <w:rsid w:val="001A37EF"/>
    <w:rsid w:val="001B0912"/>
    <w:rsid w:val="001B397A"/>
    <w:rsid w:val="001B3BAC"/>
    <w:rsid w:val="001B4F46"/>
    <w:rsid w:val="001B659C"/>
    <w:rsid w:val="001C07B5"/>
    <w:rsid w:val="001D0B84"/>
    <w:rsid w:val="001E0F8E"/>
    <w:rsid w:val="001E200B"/>
    <w:rsid w:val="001E7A02"/>
    <w:rsid w:val="001F13CB"/>
    <w:rsid w:val="001F3284"/>
    <w:rsid w:val="00200D4B"/>
    <w:rsid w:val="002015EA"/>
    <w:rsid w:val="00202A0E"/>
    <w:rsid w:val="00205A52"/>
    <w:rsid w:val="00207616"/>
    <w:rsid w:val="00207698"/>
    <w:rsid w:val="0020779D"/>
    <w:rsid w:val="002164B8"/>
    <w:rsid w:val="00224D5A"/>
    <w:rsid w:val="00230C0B"/>
    <w:rsid w:val="00237E06"/>
    <w:rsid w:val="00247B46"/>
    <w:rsid w:val="00252E23"/>
    <w:rsid w:val="0025360F"/>
    <w:rsid w:val="00254035"/>
    <w:rsid w:val="00254328"/>
    <w:rsid w:val="00265ED6"/>
    <w:rsid w:val="002705B6"/>
    <w:rsid w:val="00271F0A"/>
    <w:rsid w:val="002767AC"/>
    <w:rsid w:val="00284B04"/>
    <w:rsid w:val="00291097"/>
    <w:rsid w:val="00293161"/>
    <w:rsid w:val="00293CA4"/>
    <w:rsid w:val="00295163"/>
    <w:rsid w:val="0029562E"/>
    <w:rsid w:val="002A3A18"/>
    <w:rsid w:val="002A66C9"/>
    <w:rsid w:val="002B6FF4"/>
    <w:rsid w:val="002C078C"/>
    <w:rsid w:val="002C36DB"/>
    <w:rsid w:val="002C48B1"/>
    <w:rsid w:val="002C686F"/>
    <w:rsid w:val="002E0705"/>
    <w:rsid w:val="002E36D9"/>
    <w:rsid w:val="002E6955"/>
    <w:rsid w:val="002F026E"/>
    <w:rsid w:val="002F1573"/>
    <w:rsid w:val="002F1FD2"/>
    <w:rsid w:val="002F5983"/>
    <w:rsid w:val="00301418"/>
    <w:rsid w:val="00302DAF"/>
    <w:rsid w:val="00303FD5"/>
    <w:rsid w:val="00306CE5"/>
    <w:rsid w:val="00310889"/>
    <w:rsid w:val="003176B6"/>
    <w:rsid w:val="003203DA"/>
    <w:rsid w:val="003213FE"/>
    <w:rsid w:val="00332D93"/>
    <w:rsid w:val="0033739D"/>
    <w:rsid w:val="0034094D"/>
    <w:rsid w:val="003457BE"/>
    <w:rsid w:val="00345B5B"/>
    <w:rsid w:val="00350514"/>
    <w:rsid w:val="0035095C"/>
    <w:rsid w:val="003520B7"/>
    <w:rsid w:val="003522A2"/>
    <w:rsid w:val="003524A0"/>
    <w:rsid w:val="0035475F"/>
    <w:rsid w:val="0035565C"/>
    <w:rsid w:val="0035697D"/>
    <w:rsid w:val="003620B2"/>
    <w:rsid w:val="0036413B"/>
    <w:rsid w:val="003647A7"/>
    <w:rsid w:val="00364BF4"/>
    <w:rsid w:val="00364CAB"/>
    <w:rsid w:val="00365000"/>
    <w:rsid w:val="00371F58"/>
    <w:rsid w:val="00376C9E"/>
    <w:rsid w:val="003805BD"/>
    <w:rsid w:val="00381758"/>
    <w:rsid w:val="00381888"/>
    <w:rsid w:val="00385310"/>
    <w:rsid w:val="003875DC"/>
    <w:rsid w:val="003925FF"/>
    <w:rsid w:val="00392649"/>
    <w:rsid w:val="00395DFD"/>
    <w:rsid w:val="00397136"/>
    <w:rsid w:val="003A1D86"/>
    <w:rsid w:val="003A4246"/>
    <w:rsid w:val="003A4E14"/>
    <w:rsid w:val="003A522E"/>
    <w:rsid w:val="003A5BA3"/>
    <w:rsid w:val="003A685F"/>
    <w:rsid w:val="003B102C"/>
    <w:rsid w:val="003B1927"/>
    <w:rsid w:val="003B2FCA"/>
    <w:rsid w:val="003B3049"/>
    <w:rsid w:val="003B36E2"/>
    <w:rsid w:val="003B392A"/>
    <w:rsid w:val="003B4054"/>
    <w:rsid w:val="003B4CC5"/>
    <w:rsid w:val="003B70EA"/>
    <w:rsid w:val="003B765F"/>
    <w:rsid w:val="003C0DE5"/>
    <w:rsid w:val="003C1B8A"/>
    <w:rsid w:val="003C4AD2"/>
    <w:rsid w:val="003C502C"/>
    <w:rsid w:val="003C6D2A"/>
    <w:rsid w:val="003C6E2A"/>
    <w:rsid w:val="003D3964"/>
    <w:rsid w:val="003D59DE"/>
    <w:rsid w:val="003D6E6E"/>
    <w:rsid w:val="003E1B6E"/>
    <w:rsid w:val="003E1E08"/>
    <w:rsid w:val="003E2767"/>
    <w:rsid w:val="003E2C5B"/>
    <w:rsid w:val="003E34A9"/>
    <w:rsid w:val="003F1103"/>
    <w:rsid w:val="003F1543"/>
    <w:rsid w:val="003F397A"/>
    <w:rsid w:val="003F3FCF"/>
    <w:rsid w:val="00401E86"/>
    <w:rsid w:val="0040519C"/>
    <w:rsid w:val="00405467"/>
    <w:rsid w:val="00412E7D"/>
    <w:rsid w:val="00417B30"/>
    <w:rsid w:val="00417D44"/>
    <w:rsid w:val="00420FCB"/>
    <w:rsid w:val="004312FD"/>
    <w:rsid w:val="004365D9"/>
    <w:rsid w:val="00442D48"/>
    <w:rsid w:val="004456D6"/>
    <w:rsid w:val="004461E0"/>
    <w:rsid w:val="00451D29"/>
    <w:rsid w:val="00465D7F"/>
    <w:rsid w:val="00467845"/>
    <w:rsid w:val="00467F3A"/>
    <w:rsid w:val="004703B6"/>
    <w:rsid w:val="00472EB3"/>
    <w:rsid w:val="00472F16"/>
    <w:rsid w:val="0047414F"/>
    <w:rsid w:val="0047622D"/>
    <w:rsid w:val="00476C97"/>
    <w:rsid w:val="004845C9"/>
    <w:rsid w:val="004862D7"/>
    <w:rsid w:val="004863D2"/>
    <w:rsid w:val="00487717"/>
    <w:rsid w:val="00487A7A"/>
    <w:rsid w:val="00487CC2"/>
    <w:rsid w:val="004964D1"/>
    <w:rsid w:val="004A55B7"/>
    <w:rsid w:val="004A620B"/>
    <w:rsid w:val="004B6D15"/>
    <w:rsid w:val="004C10F2"/>
    <w:rsid w:val="004C5E55"/>
    <w:rsid w:val="004C6451"/>
    <w:rsid w:val="004E0596"/>
    <w:rsid w:val="004E0EAE"/>
    <w:rsid w:val="004E2DD5"/>
    <w:rsid w:val="004F1556"/>
    <w:rsid w:val="004F18EA"/>
    <w:rsid w:val="004F1B06"/>
    <w:rsid w:val="00500981"/>
    <w:rsid w:val="00501FF6"/>
    <w:rsid w:val="005039AA"/>
    <w:rsid w:val="005115FC"/>
    <w:rsid w:val="005139C3"/>
    <w:rsid w:val="00514B4A"/>
    <w:rsid w:val="005216FD"/>
    <w:rsid w:val="00524C50"/>
    <w:rsid w:val="00530592"/>
    <w:rsid w:val="00530B94"/>
    <w:rsid w:val="005336E2"/>
    <w:rsid w:val="0053539B"/>
    <w:rsid w:val="00540A61"/>
    <w:rsid w:val="00541FA5"/>
    <w:rsid w:val="00546F3A"/>
    <w:rsid w:val="0055244C"/>
    <w:rsid w:val="00552E2E"/>
    <w:rsid w:val="005564EF"/>
    <w:rsid w:val="005579DC"/>
    <w:rsid w:val="00563572"/>
    <w:rsid w:val="00567407"/>
    <w:rsid w:val="0057049D"/>
    <w:rsid w:val="005708BB"/>
    <w:rsid w:val="00570E0C"/>
    <w:rsid w:val="00571795"/>
    <w:rsid w:val="00571BCB"/>
    <w:rsid w:val="0058204D"/>
    <w:rsid w:val="005876C5"/>
    <w:rsid w:val="005A3CA2"/>
    <w:rsid w:val="005A5632"/>
    <w:rsid w:val="005C1083"/>
    <w:rsid w:val="005C150F"/>
    <w:rsid w:val="005C15A8"/>
    <w:rsid w:val="005C3C8C"/>
    <w:rsid w:val="005C56AC"/>
    <w:rsid w:val="005C61D7"/>
    <w:rsid w:val="005C6559"/>
    <w:rsid w:val="005E085E"/>
    <w:rsid w:val="005E1C84"/>
    <w:rsid w:val="005E2CB1"/>
    <w:rsid w:val="005E3E22"/>
    <w:rsid w:val="005E521A"/>
    <w:rsid w:val="005E5874"/>
    <w:rsid w:val="005E6124"/>
    <w:rsid w:val="005F30B7"/>
    <w:rsid w:val="005F3C1B"/>
    <w:rsid w:val="005F3E5B"/>
    <w:rsid w:val="00600DCA"/>
    <w:rsid w:val="00604158"/>
    <w:rsid w:val="00604B3E"/>
    <w:rsid w:val="00607057"/>
    <w:rsid w:val="00607AB2"/>
    <w:rsid w:val="00611749"/>
    <w:rsid w:val="00612680"/>
    <w:rsid w:val="006164B5"/>
    <w:rsid w:val="00616669"/>
    <w:rsid w:val="00620769"/>
    <w:rsid w:val="00622271"/>
    <w:rsid w:val="0062269D"/>
    <w:rsid w:val="006227AE"/>
    <w:rsid w:val="0062393F"/>
    <w:rsid w:val="006401FE"/>
    <w:rsid w:val="00644567"/>
    <w:rsid w:val="006454E5"/>
    <w:rsid w:val="00650BBE"/>
    <w:rsid w:val="00651DB5"/>
    <w:rsid w:val="00651F86"/>
    <w:rsid w:val="00653058"/>
    <w:rsid w:val="006530F7"/>
    <w:rsid w:val="006546AF"/>
    <w:rsid w:val="0065669A"/>
    <w:rsid w:val="0066014A"/>
    <w:rsid w:val="0066348A"/>
    <w:rsid w:val="006654C4"/>
    <w:rsid w:val="006812E4"/>
    <w:rsid w:val="0068190D"/>
    <w:rsid w:val="006851E9"/>
    <w:rsid w:val="00690EAA"/>
    <w:rsid w:val="006929B2"/>
    <w:rsid w:val="006A0A6C"/>
    <w:rsid w:val="006A2F51"/>
    <w:rsid w:val="006A3F2B"/>
    <w:rsid w:val="006A48C8"/>
    <w:rsid w:val="006B38EF"/>
    <w:rsid w:val="006C6606"/>
    <w:rsid w:val="006C7E17"/>
    <w:rsid w:val="006D1DE6"/>
    <w:rsid w:val="006D2E6A"/>
    <w:rsid w:val="006D3A9B"/>
    <w:rsid w:val="006D3FED"/>
    <w:rsid w:val="006E11E1"/>
    <w:rsid w:val="006E2DF6"/>
    <w:rsid w:val="006E34CF"/>
    <w:rsid w:val="006F12D6"/>
    <w:rsid w:val="006F2071"/>
    <w:rsid w:val="006F6AD4"/>
    <w:rsid w:val="006F78D8"/>
    <w:rsid w:val="007014D6"/>
    <w:rsid w:val="00701FC1"/>
    <w:rsid w:val="00710E46"/>
    <w:rsid w:val="007111C0"/>
    <w:rsid w:val="00711673"/>
    <w:rsid w:val="0071196C"/>
    <w:rsid w:val="00712A11"/>
    <w:rsid w:val="007215FB"/>
    <w:rsid w:val="00723485"/>
    <w:rsid w:val="00725554"/>
    <w:rsid w:val="0073308F"/>
    <w:rsid w:val="00734112"/>
    <w:rsid w:val="00737069"/>
    <w:rsid w:val="007436F5"/>
    <w:rsid w:val="00746B6D"/>
    <w:rsid w:val="007540F8"/>
    <w:rsid w:val="00760F60"/>
    <w:rsid w:val="00770282"/>
    <w:rsid w:val="007706AB"/>
    <w:rsid w:val="007761A9"/>
    <w:rsid w:val="00783421"/>
    <w:rsid w:val="00791F59"/>
    <w:rsid w:val="00794F7F"/>
    <w:rsid w:val="007A375F"/>
    <w:rsid w:val="007A622A"/>
    <w:rsid w:val="007B2727"/>
    <w:rsid w:val="007B3024"/>
    <w:rsid w:val="007B52B3"/>
    <w:rsid w:val="007B582C"/>
    <w:rsid w:val="007B64B5"/>
    <w:rsid w:val="007C1058"/>
    <w:rsid w:val="007C4405"/>
    <w:rsid w:val="007D1BD6"/>
    <w:rsid w:val="007D21E2"/>
    <w:rsid w:val="007D2EA3"/>
    <w:rsid w:val="007D31B3"/>
    <w:rsid w:val="007D6E6E"/>
    <w:rsid w:val="007F2AD8"/>
    <w:rsid w:val="007F4CA7"/>
    <w:rsid w:val="007F53FE"/>
    <w:rsid w:val="007F6DC4"/>
    <w:rsid w:val="00806573"/>
    <w:rsid w:val="00807035"/>
    <w:rsid w:val="00807BB0"/>
    <w:rsid w:val="008169F4"/>
    <w:rsid w:val="008171E1"/>
    <w:rsid w:val="0083056F"/>
    <w:rsid w:val="00831C04"/>
    <w:rsid w:val="008366BD"/>
    <w:rsid w:val="00841751"/>
    <w:rsid w:val="00841B77"/>
    <w:rsid w:val="00841BA1"/>
    <w:rsid w:val="008420FA"/>
    <w:rsid w:val="0084304C"/>
    <w:rsid w:val="00843652"/>
    <w:rsid w:val="008451D4"/>
    <w:rsid w:val="00846120"/>
    <w:rsid w:val="008468E9"/>
    <w:rsid w:val="00846A10"/>
    <w:rsid w:val="00847D6D"/>
    <w:rsid w:val="00863136"/>
    <w:rsid w:val="00865957"/>
    <w:rsid w:val="00865D56"/>
    <w:rsid w:val="0086626B"/>
    <w:rsid w:val="00871418"/>
    <w:rsid w:val="00875363"/>
    <w:rsid w:val="00880482"/>
    <w:rsid w:val="00883037"/>
    <w:rsid w:val="00883FA4"/>
    <w:rsid w:val="0088580D"/>
    <w:rsid w:val="00885F11"/>
    <w:rsid w:val="00886563"/>
    <w:rsid w:val="00890156"/>
    <w:rsid w:val="00893142"/>
    <w:rsid w:val="008936DF"/>
    <w:rsid w:val="008946C4"/>
    <w:rsid w:val="008A0551"/>
    <w:rsid w:val="008A229A"/>
    <w:rsid w:val="008A4FFA"/>
    <w:rsid w:val="008A686E"/>
    <w:rsid w:val="008A7953"/>
    <w:rsid w:val="008B1C08"/>
    <w:rsid w:val="008B2732"/>
    <w:rsid w:val="008B6867"/>
    <w:rsid w:val="008B6AD1"/>
    <w:rsid w:val="008C0478"/>
    <w:rsid w:val="008C3434"/>
    <w:rsid w:val="008C362A"/>
    <w:rsid w:val="008C5062"/>
    <w:rsid w:val="008C5FF1"/>
    <w:rsid w:val="008D43B2"/>
    <w:rsid w:val="008D5313"/>
    <w:rsid w:val="008E50B0"/>
    <w:rsid w:val="008E5F2D"/>
    <w:rsid w:val="008F2928"/>
    <w:rsid w:val="00906ACF"/>
    <w:rsid w:val="009131B0"/>
    <w:rsid w:val="0091657F"/>
    <w:rsid w:val="00922742"/>
    <w:rsid w:val="0092480A"/>
    <w:rsid w:val="00926449"/>
    <w:rsid w:val="00926DCD"/>
    <w:rsid w:val="00926E8A"/>
    <w:rsid w:val="00932A29"/>
    <w:rsid w:val="00937932"/>
    <w:rsid w:val="0094250C"/>
    <w:rsid w:val="009501DE"/>
    <w:rsid w:val="00953BF0"/>
    <w:rsid w:val="009554D4"/>
    <w:rsid w:val="00956548"/>
    <w:rsid w:val="009709EC"/>
    <w:rsid w:val="00971300"/>
    <w:rsid w:val="0097347E"/>
    <w:rsid w:val="0097387A"/>
    <w:rsid w:val="00973F7C"/>
    <w:rsid w:val="00974F3C"/>
    <w:rsid w:val="009763BC"/>
    <w:rsid w:val="00981DD0"/>
    <w:rsid w:val="00982397"/>
    <w:rsid w:val="009925FE"/>
    <w:rsid w:val="00993FE3"/>
    <w:rsid w:val="0099577B"/>
    <w:rsid w:val="00995CBB"/>
    <w:rsid w:val="009A43A5"/>
    <w:rsid w:val="009A465C"/>
    <w:rsid w:val="009A55A5"/>
    <w:rsid w:val="009A64E6"/>
    <w:rsid w:val="009B0C44"/>
    <w:rsid w:val="009B34B5"/>
    <w:rsid w:val="009B63AE"/>
    <w:rsid w:val="009B7BCC"/>
    <w:rsid w:val="009C14D3"/>
    <w:rsid w:val="009C5CD9"/>
    <w:rsid w:val="009C738A"/>
    <w:rsid w:val="009C789C"/>
    <w:rsid w:val="009D115E"/>
    <w:rsid w:val="009D22FA"/>
    <w:rsid w:val="009D2B11"/>
    <w:rsid w:val="009D2EE1"/>
    <w:rsid w:val="009D7CE9"/>
    <w:rsid w:val="009E0013"/>
    <w:rsid w:val="009E2B13"/>
    <w:rsid w:val="009E4162"/>
    <w:rsid w:val="009E54B8"/>
    <w:rsid w:val="009F317E"/>
    <w:rsid w:val="009F5F35"/>
    <w:rsid w:val="009F7FBB"/>
    <w:rsid w:val="00A021CA"/>
    <w:rsid w:val="00A05E88"/>
    <w:rsid w:val="00A07B77"/>
    <w:rsid w:val="00A119B3"/>
    <w:rsid w:val="00A21533"/>
    <w:rsid w:val="00A243A3"/>
    <w:rsid w:val="00A27B32"/>
    <w:rsid w:val="00A32208"/>
    <w:rsid w:val="00A346A9"/>
    <w:rsid w:val="00A34B3E"/>
    <w:rsid w:val="00A35FE4"/>
    <w:rsid w:val="00A36D56"/>
    <w:rsid w:val="00A41BA8"/>
    <w:rsid w:val="00A42D91"/>
    <w:rsid w:val="00A44BD8"/>
    <w:rsid w:val="00A465AB"/>
    <w:rsid w:val="00A46ACB"/>
    <w:rsid w:val="00A47A2C"/>
    <w:rsid w:val="00A521C9"/>
    <w:rsid w:val="00A52D78"/>
    <w:rsid w:val="00A53EBC"/>
    <w:rsid w:val="00A55C4D"/>
    <w:rsid w:val="00A56906"/>
    <w:rsid w:val="00A67027"/>
    <w:rsid w:val="00A72A63"/>
    <w:rsid w:val="00A742AC"/>
    <w:rsid w:val="00A7626E"/>
    <w:rsid w:val="00A82E2C"/>
    <w:rsid w:val="00A83E51"/>
    <w:rsid w:val="00A91CE6"/>
    <w:rsid w:val="00A93E60"/>
    <w:rsid w:val="00A943E5"/>
    <w:rsid w:val="00A94631"/>
    <w:rsid w:val="00A96162"/>
    <w:rsid w:val="00A97664"/>
    <w:rsid w:val="00AA10D9"/>
    <w:rsid w:val="00AA1BF6"/>
    <w:rsid w:val="00AA41F2"/>
    <w:rsid w:val="00AA4FB1"/>
    <w:rsid w:val="00AB66B6"/>
    <w:rsid w:val="00AC51D0"/>
    <w:rsid w:val="00AC54DD"/>
    <w:rsid w:val="00AC5B63"/>
    <w:rsid w:val="00AD0FF2"/>
    <w:rsid w:val="00AD1052"/>
    <w:rsid w:val="00AD3EEF"/>
    <w:rsid w:val="00AD5EB0"/>
    <w:rsid w:val="00AD5FD2"/>
    <w:rsid w:val="00AE181A"/>
    <w:rsid w:val="00AE195F"/>
    <w:rsid w:val="00AE2185"/>
    <w:rsid w:val="00AE36B9"/>
    <w:rsid w:val="00AE48FF"/>
    <w:rsid w:val="00AE5177"/>
    <w:rsid w:val="00AF0402"/>
    <w:rsid w:val="00AF1FB3"/>
    <w:rsid w:val="00AF3501"/>
    <w:rsid w:val="00AF5457"/>
    <w:rsid w:val="00AF6372"/>
    <w:rsid w:val="00B0313A"/>
    <w:rsid w:val="00B11958"/>
    <w:rsid w:val="00B14605"/>
    <w:rsid w:val="00B15595"/>
    <w:rsid w:val="00B16CD3"/>
    <w:rsid w:val="00B1723A"/>
    <w:rsid w:val="00B174ED"/>
    <w:rsid w:val="00B17EF6"/>
    <w:rsid w:val="00B200A9"/>
    <w:rsid w:val="00B228F8"/>
    <w:rsid w:val="00B25883"/>
    <w:rsid w:val="00B314CE"/>
    <w:rsid w:val="00B31B44"/>
    <w:rsid w:val="00B32F08"/>
    <w:rsid w:val="00B3544C"/>
    <w:rsid w:val="00B43CF2"/>
    <w:rsid w:val="00B43D42"/>
    <w:rsid w:val="00B45CFC"/>
    <w:rsid w:val="00B659AB"/>
    <w:rsid w:val="00B72849"/>
    <w:rsid w:val="00B752CD"/>
    <w:rsid w:val="00B774B1"/>
    <w:rsid w:val="00B8190D"/>
    <w:rsid w:val="00B83E30"/>
    <w:rsid w:val="00B84202"/>
    <w:rsid w:val="00B90A32"/>
    <w:rsid w:val="00B9148F"/>
    <w:rsid w:val="00B9317B"/>
    <w:rsid w:val="00B9584F"/>
    <w:rsid w:val="00B95CEF"/>
    <w:rsid w:val="00B96D3E"/>
    <w:rsid w:val="00BA16FA"/>
    <w:rsid w:val="00BA1BAC"/>
    <w:rsid w:val="00BA3AB2"/>
    <w:rsid w:val="00BA4C13"/>
    <w:rsid w:val="00BA63E8"/>
    <w:rsid w:val="00BA704C"/>
    <w:rsid w:val="00BA7709"/>
    <w:rsid w:val="00BB3E60"/>
    <w:rsid w:val="00BB4F15"/>
    <w:rsid w:val="00BB71C3"/>
    <w:rsid w:val="00BB7FBF"/>
    <w:rsid w:val="00BC1C25"/>
    <w:rsid w:val="00BC375B"/>
    <w:rsid w:val="00BC6C00"/>
    <w:rsid w:val="00BC6D72"/>
    <w:rsid w:val="00BD0247"/>
    <w:rsid w:val="00BD0E27"/>
    <w:rsid w:val="00BD173C"/>
    <w:rsid w:val="00BD1C9A"/>
    <w:rsid w:val="00BD20BC"/>
    <w:rsid w:val="00BD375C"/>
    <w:rsid w:val="00BD3950"/>
    <w:rsid w:val="00BD7A88"/>
    <w:rsid w:val="00BE15A5"/>
    <w:rsid w:val="00BE1A6F"/>
    <w:rsid w:val="00BE48E0"/>
    <w:rsid w:val="00BE49DB"/>
    <w:rsid w:val="00BE64C4"/>
    <w:rsid w:val="00BF365E"/>
    <w:rsid w:val="00C02461"/>
    <w:rsid w:val="00C0295E"/>
    <w:rsid w:val="00C058EB"/>
    <w:rsid w:val="00C1073C"/>
    <w:rsid w:val="00C14C04"/>
    <w:rsid w:val="00C2354F"/>
    <w:rsid w:val="00C26BC7"/>
    <w:rsid w:val="00C270D0"/>
    <w:rsid w:val="00C34E99"/>
    <w:rsid w:val="00C41AFA"/>
    <w:rsid w:val="00C42C8D"/>
    <w:rsid w:val="00C45663"/>
    <w:rsid w:val="00C469F5"/>
    <w:rsid w:val="00C50D1E"/>
    <w:rsid w:val="00C57756"/>
    <w:rsid w:val="00C64674"/>
    <w:rsid w:val="00C6630C"/>
    <w:rsid w:val="00C752DF"/>
    <w:rsid w:val="00C76DCD"/>
    <w:rsid w:val="00C77925"/>
    <w:rsid w:val="00C83435"/>
    <w:rsid w:val="00C90B17"/>
    <w:rsid w:val="00C94535"/>
    <w:rsid w:val="00C96DE5"/>
    <w:rsid w:val="00CA283F"/>
    <w:rsid w:val="00CA56DD"/>
    <w:rsid w:val="00CA590C"/>
    <w:rsid w:val="00CA5F27"/>
    <w:rsid w:val="00CA63BB"/>
    <w:rsid w:val="00CB2840"/>
    <w:rsid w:val="00CB29F3"/>
    <w:rsid w:val="00CB6B81"/>
    <w:rsid w:val="00CC2626"/>
    <w:rsid w:val="00CC5336"/>
    <w:rsid w:val="00CC60A6"/>
    <w:rsid w:val="00CC629F"/>
    <w:rsid w:val="00CC7DC6"/>
    <w:rsid w:val="00CD55BC"/>
    <w:rsid w:val="00CE5908"/>
    <w:rsid w:val="00CE75A7"/>
    <w:rsid w:val="00CF23FD"/>
    <w:rsid w:val="00CF3446"/>
    <w:rsid w:val="00CF4D84"/>
    <w:rsid w:val="00CF58FC"/>
    <w:rsid w:val="00D00C78"/>
    <w:rsid w:val="00D01636"/>
    <w:rsid w:val="00D0219E"/>
    <w:rsid w:val="00D03D17"/>
    <w:rsid w:val="00D10325"/>
    <w:rsid w:val="00D162DD"/>
    <w:rsid w:val="00D17F45"/>
    <w:rsid w:val="00D22F3F"/>
    <w:rsid w:val="00D27FCE"/>
    <w:rsid w:val="00D3303F"/>
    <w:rsid w:val="00D37A43"/>
    <w:rsid w:val="00D447BC"/>
    <w:rsid w:val="00D52B1F"/>
    <w:rsid w:val="00D55AA5"/>
    <w:rsid w:val="00D57D62"/>
    <w:rsid w:val="00D61B16"/>
    <w:rsid w:val="00D65D5C"/>
    <w:rsid w:val="00D667C5"/>
    <w:rsid w:val="00D66DAF"/>
    <w:rsid w:val="00D723F9"/>
    <w:rsid w:val="00D772C1"/>
    <w:rsid w:val="00D77D5C"/>
    <w:rsid w:val="00D77D86"/>
    <w:rsid w:val="00D8034A"/>
    <w:rsid w:val="00D810AF"/>
    <w:rsid w:val="00D81D7B"/>
    <w:rsid w:val="00D8247A"/>
    <w:rsid w:val="00D83785"/>
    <w:rsid w:val="00D93BF5"/>
    <w:rsid w:val="00D96A11"/>
    <w:rsid w:val="00DA0A88"/>
    <w:rsid w:val="00DA38E5"/>
    <w:rsid w:val="00DA6779"/>
    <w:rsid w:val="00DA7AD4"/>
    <w:rsid w:val="00DA7FB1"/>
    <w:rsid w:val="00DB0B20"/>
    <w:rsid w:val="00DB561F"/>
    <w:rsid w:val="00DB766D"/>
    <w:rsid w:val="00DC3964"/>
    <w:rsid w:val="00DC5B85"/>
    <w:rsid w:val="00DC6A77"/>
    <w:rsid w:val="00DD7A1C"/>
    <w:rsid w:val="00DE39B0"/>
    <w:rsid w:val="00DF12BA"/>
    <w:rsid w:val="00DF3AFA"/>
    <w:rsid w:val="00DF58A5"/>
    <w:rsid w:val="00DF72A9"/>
    <w:rsid w:val="00E0010A"/>
    <w:rsid w:val="00E1220D"/>
    <w:rsid w:val="00E14BE7"/>
    <w:rsid w:val="00E1722C"/>
    <w:rsid w:val="00E26071"/>
    <w:rsid w:val="00E2629B"/>
    <w:rsid w:val="00E32F3F"/>
    <w:rsid w:val="00E3506B"/>
    <w:rsid w:val="00E4336C"/>
    <w:rsid w:val="00E4597C"/>
    <w:rsid w:val="00E45E70"/>
    <w:rsid w:val="00E532AD"/>
    <w:rsid w:val="00E56D72"/>
    <w:rsid w:val="00E63688"/>
    <w:rsid w:val="00E65C06"/>
    <w:rsid w:val="00E67C27"/>
    <w:rsid w:val="00E731CD"/>
    <w:rsid w:val="00E74D8F"/>
    <w:rsid w:val="00E74EEB"/>
    <w:rsid w:val="00E752B4"/>
    <w:rsid w:val="00E80F87"/>
    <w:rsid w:val="00E945C2"/>
    <w:rsid w:val="00EA02EC"/>
    <w:rsid w:val="00EA173C"/>
    <w:rsid w:val="00EA4A93"/>
    <w:rsid w:val="00EA61BA"/>
    <w:rsid w:val="00EA7C8E"/>
    <w:rsid w:val="00EB0682"/>
    <w:rsid w:val="00EB19C1"/>
    <w:rsid w:val="00EB5CA0"/>
    <w:rsid w:val="00EC16E0"/>
    <w:rsid w:val="00EC2243"/>
    <w:rsid w:val="00EC22F6"/>
    <w:rsid w:val="00EC47F1"/>
    <w:rsid w:val="00ED49E4"/>
    <w:rsid w:val="00ED5451"/>
    <w:rsid w:val="00ED71D4"/>
    <w:rsid w:val="00EE2F90"/>
    <w:rsid w:val="00EE4B46"/>
    <w:rsid w:val="00EE7999"/>
    <w:rsid w:val="00EE7AD0"/>
    <w:rsid w:val="00EF569C"/>
    <w:rsid w:val="00F01E22"/>
    <w:rsid w:val="00F056AC"/>
    <w:rsid w:val="00F067FE"/>
    <w:rsid w:val="00F07A56"/>
    <w:rsid w:val="00F1384B"/>
    <w:rsid w:val="00F138E4"/>
    <w:rsid w:val="00F15035"/>
    <w:rsid w:val="00F21401"/>
    <w:rsid w:val="00F235B6"/>
    <w:rsid w:val="00F271C4"/>
    <w:rsid w:val="00F3043A"/>
    <w:rsid w:val="00F3076C"/>
    <w:rsid w:val="00F31222"/>
    <w:rsid w:val="00F40570"/>
    <w:rsid w:val="00F44F5C"/>
    <w:rsid w:val="00F450B4"/>
    <w:rsid w:val="00F454AB"/>
    <w:rsid w:val="00F50024"/>
    <w:rsid w:val="00F54C04"/>
    <w:rsid w:val="00F54E41"/>
    <w:rsid w:val="00F568E4"/>
    <w:rsid w:val="00F631F7"/>
    <w:rsid w:val="00F7304C"/>
    <w:rsid w:val="00F91692"/>
    <w:rsid w:val="00F937AA"/>
    <w:rsid w:val="00F95A9D"/>
    <w:rsid w:val="00FA0C83"/>
    <w:rsid w:val="00FA5420"/>
    <w:rsid w:val="00FB0AF6"/>
    <w:rsid w:val="00FD7954"/>
    <w:rsid w:val="00FE2699"/>
    <w:rsid w:val="00FE3D5B"/>
    <w:rsid w:val="00FE4C86"/>
    <w:rsid w:val="00FF4868"/>
    <w:rsid w:val="00FF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5345"/>
    <o:shapelayout v:ext="edit">
      <o:idmap v:ext="edit" data="1"/>
    </o:shapelayout>
  </w:shapeDefaults>
  <w:decimalSymbol w:val=","/>
  <w:listSeparator w:val=";"/>
  <w14:docId w14:val="2BA674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46C4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8946C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qFormat/>
    <w:rsid w:val="008946C4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C7E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8946C4"/>
    <w:pPr>
      <w:spacing w:after="120"/>
    </w:pPr>
  </w:style>
  <w:style w:type="paragraph" w:customStyle="1" w:styleId="Zkladntextodsazen21">
    <w:name w:val="Základní text odsazený 21"/>
    <w:basedOn w:val="Normln"/>
    <w:rsid w:val="008946C4"/>
    <w:pPr>
      <w:ind w:hanging="360"/>
      <w:jc w:val="both"/>
    </w:pPr>
  </w:style>
  <w:style w:type="paragraph" w:styleId="Zhlav">
    <w:name w:val="header"/>
    <w:basedOn w:val="Normln"/>
    <w:link w:val="ZhlavChar"/>
    <w:uiPriority w:val="99"/>
    <w:rsid w:val="008946C4"/>
    <w:pPr>
      <w:tabs>
        <w:tab w:val="center" w:pos="4536"/>
        <w:tab w:val="right" w:pos="9072"/>
      </w:tabs>
    </w:pPr>
    <w:rPr>
      <w:lang w:val="x-none"/>
    </w:rPr>
  </w:style>
  <w:style w:type="paragraph" w:styleId="Zkladntextodsazen">
    <w:name w:val="Body Text Indent"/>
    <w:basedOn w:val="Normln"/>
    <w:rsid w:val="008946C4"/>
    <w:pPr>
      <w:spacing w:after="120"/>
      <w:ind w:left="283"/>
    </w:pPr>
  </w:style>
  <w:style w:type="paragraph" w:customStyle="1" w:styleId="Zkladntextodsazen31">
    <w:name w:val="Základní text odsazený 31"/>
    <w:basedOn w:val="Normln"/>
    <w:rsid w:val="008946C4"/>
    <w:pPr>
      <w:spacing w:after="120"/>
      <w:ind w:left="283"/>
    </w:pPr>
    <w:rPr>
      <w:sz w:val="16"/>
      <w:szCs w:val="16"/>
    </w:rPr>
  </w:style>
  <w:style w:type="paragraph" w:styleId="Textbubliny">
    <w:name w:val="Balloon Text"/>
    <w:basedOn w:val="Normln"/>
    <w:semiHidden/>
    <w:rsid w:val="00B95CEF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semiHidden/>
    <w:rsid w:val="00CC533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odsazen2">
    <w:name w:val="Body Text Indent 2"/>
    <w:basedOn w:val="Normln"/>
    <w:link w:val="Zkladntextodsazen2Char"/>
    <w:rsid w:val="00CC60A6"/>
    <w:pPr>
      <w:suppressAutoHyphens w:val="0"/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CC60A6"/>
    <w:rPr>
      <w:sz w:val="24"/>
      <w:szCs w:val="24"/>
    </w:rPr>
  </w:style>
  <w:style w:type="character" w:customStyle="1" w:styleId="ZhlavChar">
    <w:name w:val="Záhlaví Char"/>
    <w:link w:val="Zhlav"/>
    <w:uiPriority w:val="99"/>
    <w:rsid w:val="00CC60A6"/>
    <w:rPr>
      <w:sz w:val="24"/>
      <w:szCs w:val="24"/>
      <w:lang w:eastAsia="ar-SA"/>
    </w:rPr>
  </w:style>
  <w:style w:type="paragraph" w:customStyle="1" w:styleId="Export0">
    <w:name w:val="Export 0"/>
    <w:basedOn w:val="Normln"/>
    <w:rsid w:val="00CC60A6"/>
    <w:pPr>
      <w:widowControl w:val="0"/>
      <w:suppressAutoHyphens w:val="0"/>
    </w:pPr>
    <w:rPr>
      <w:rFonts w:ascii="Avinion" w:hAnsi="Avinion" w:cs="Avinion"/>
      <w:lang w:eastAsia="cs-CZ"/>
    </w:rPr>
  </w:style>
  <w:style w:type="paragraph" w:customStyle="1" w:styleId="slovanodst">
    <w:name w:val="číslovaný odst"/>
    <w:basedOn w:val="Normln"/>
    <w:rsid w:val="00CC60A6"/>
    <w:pPr>
      <w:numPr>
        <w:ilvl w:val="1"/>
        <w:numId w:val="2"/>
      </w:numPr>
      <w:suppressAutoHyphens w:val="0"/>
      <w:spacing w:before="60"/>
    </w:pPr>
    <w:rPr>
      <w:rFonts w:ascii="Arial" w:hAnsi="Arial"/>
      <w:sz w:val="22"/>
      <w:szCs w:val="20"/>
      <w:lang w:eastAsia="cs-CZ"/>
    </w:rPr>
  </w:style>
  <w:style w:type="paragraph" w:customStyle="1" w:styleId="lnek">
    <w:name w:val="Článek"/>
    <w:basedOn w:val="Normln"/>
    <w:rsid w:val="00CC60A6"/>
    <w:pPr>
      <w:numPr>
        <w:numId w:val="2"/>
      </w:numPr>
      <w:suppressAutoHyphens w:val="0"/>
      <w:autoSpaceDE w:val="0"/>
      <w:autoSpaceDN w:val="0"/>
      <w:spacing w:before="60"/>
      <w:jc w:val="center"/>
    </w:pPr>
    <w:rPr>
      <w:rFonts w:ascii="Arial" w:hAnsi="Arial"/>
      <w:b/>
      <w:szCs w:val="20"/>
      <w:lang w:eastAsia="cs-CZ"/>
    </w:rPr>
  </w:style>
  <w:style w:type="paragraph" w:customStyle="1" w:styleId="Zkladntext31">
    <w:name w:val="Základní text 31"/>
    <w:basedOn w:val="Normln"/>
    <w:rsid w:val="00CC60A6"/>
    <w:pPr>
      <w:jc w:val="both"/>
    </w:pPr>
    <w:rPr>
      <w:color w:val="FF0000"/>
      <w:sz w:val="22"/>
    </w:rPr>
  </w:style>
  <w:style w:type="paragraph" w:customStyle="1" w:styleId="Textvslovn">
    <w:name w:val="Text v číslování"/>
    <w:basedOn w:val="Normln"/>
    <w:rsid w:val="00CC60A6"/>
    <w:pPr>
      <w:suppressAutoHyphens w:val="0"/>
      <w:ind w:left="357"/>
      <w:jc w:val="both"/>
    </w:pPr>
    <w:rPr>
      <w:lang w:eastAsia="cs-CZ"/>
    </w:rPr>
  </w:style>
  <w:style w:type="paragraph" w:styleId="Zpat">
    <w:name w:val="footer"/>
    <w:basedOn w:val="Normln"/>
    <w:link w:val="ZpatChar"/>
    <w:uiPriority w:val="99"/>
    <w:rsid w:val="007C440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7C4405"/>
    <w:rPr>
      <w:sz w:val="24"/>
      <w:szCs w:val="24"/>
      <w:lang w:eastAsia="ar-SA"/>
    </w:rPr>
  </w:style>
  <w:style w:type="character" w:styleId="Odkaznakoment">
    <w:name w:val="annotation reference"/>
    <w:rsid w:val="00C57756"/>
    <w:rPr>
      <w:sz w:val="16"/>
      <w:szCs w:val="16"/>
    </w:rPr>
  </w:style>
  <w:style w:type="paragraph" w:styleId="Textkomente">
    <w:name w:val="annotation text"/>
    <w:basedOn w:val="Normln"/>
    <w:link w:val="TextkomenteChar"/>
    <w:rsid w:val="00C57756"/>
    <w:rPr>
      <w:sz w:val="20"/>
      <w:szCs w:val="20"/>
      <w:lang w:val="x-none"/>
    </w:rPr>
  </w:style>
  <w:style w:type="paragraph" w:styleId="Pedmtkomente">
    <w:name w:val="annotation subject"/>
    <w:basedOn w:val="Textkomente"/>
    <w:next w:val="Textkomente"/>
    <w:semiHidden/>
    <w:rsid w:val="00C57756"/>
    <w:rPr>
      <w:b/>
      <w:bCs/>
    </w:rPr>
  </w:style>
  <w:style w:type="character" w:customStyle="1" w:styleId="TextkomenteChar">
    <w:name w:val="Text komentáře Char"/>
    <w:link w:val="Textkomente"/>
    <w:rsid w:val="000F561B"/>
    <w:rPr>
      <w:lang w:eastAsia="ar-SA"/>
    </w:rPr>
  </w:style>
  <w:style w:type="paragraph" w:styleId="Bezmezer">
    <w:name w:val="No Spacing"/>
    <w:qFormat/>
    <w:rsid w:val="00530592"/>
    <w:rPr>
      <w:sz w:val="24"/>
      <w:szCs w:val="24"/>
    </w:rPr>
  </w:style>
  <w:style w:type="table" w:styleId="Mkatabulky">
    <w:name w:val="Table Grid"/>
    <w:basedOn w:val="Normlntabulka"/>
    <w:uiPriority w:val="59"/>
    <w:rsid w:val="00E53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">
    <w:name w:val="Odstavec"/>
    <w:basedOn w:val="Normln"/>
    <w:qFormat/>
    <w:rsid w:val="006812E4"/>
    <w:pPr>
      <w:suppressAutoHyphens w:val="0"/>
      <w:spacing w:before="120" w:after="120" w:line="300" w:lineRule="exact"/>
      <w:ind w:firstLine="567"/>
      <w:jc w:val="both"/>
    </w:pPr>
    <w:rPr>
      <w:rFonts w:ascii="Times" w:eastAsia="Calibri" w:hAnsi="Times"/>
      <w:szCs w:val="22"/>
      <w:lang w:eastAsia="en-US"/>
    </w:rPr>
  </w:style>
  <w:style w:type="character" w:styleId="Siln">
    <w:name w:val="Strong"/>
    <w:uiPriority w:val="22"/>
    <w:qFormat/>
    <w:rsid w:val="000C522B"/>
    <w:rPr>
      <w:b/>
      <w:bCs/>
    </w:rPr>
  </w:style>
  <w:style w:type="character" w:customStyle="1" w:styleId="Nadpis3Char">
    <w:name w:val="Nadpis 3 Char"/>
    <w:link w:val="Nadpis3"/>
    <w:semiHidden/>
    <w:rsid w:val="006C7E17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datalabel">
    <w:name w:val="datalabel"/>
    <w:rsid w:val="006C7E17"/>
  </w:style>
  <w:style w:type="paragraph" w:styleId="Odstavecseseznamem">
    <w:name w:val="List Paragraph"/>
    <w:basedOn w:val="Normln"/>
    <w:link w:val="OdstavecseseznamemChar"/>
    <w:uiPriority w:val="34"/>
    <w:qFormat/>
    <w:rsid w:val="0035697D"/>
    <w:pPr>
      <w:ind w:left="708"/>
    </w:pPr>
  </w:style>
  <w:style w:type="paragraph" w:styleId="Nzev">
    <w:name w:val="Title"/>
    <w:basedOn w:val="Normln"/>
    <w:link w:val="NzevChar"/>
    <w:qFormat/>
    <w:rsid w:val="002B6FF4"/>
    <w:pPr>
      <w:suppressAutoHyphens w:val="0"/>
      <w:jc w:val="center"/>
    </w:pPr>
    <w:rPr>
      <w:b/>
      <w:sz w:val="28"/>
      <w:szCs w:val="20"/>
      <w:lang w:val="x-none" w:eastAsia="x-none"/>
    </w:rPr>
  </w:style>
  <w:style w:type="character" w:customStyle="1" w:styleId="NzevChar">
    <w:name w:val="Název Char"/>
    <w:link w:val="Nzev"/>
    <w:rsid w:val="002B6FF4"/>
    <w:rPr>
      <w:b/>
      <w:sz w:val="28"/>
      <w:lang w:val="x-none" w:eastAsia="x-none"/>
    </w:rPr>
  </w:style>
  <w:style w:type="paragraph" w:customStyle="1" w:styleId="obsah">
    <w:name w:val="obsah"/>
    <w:basedOn w:val="Normln"/>
    <w:rsid w:val="00737069"/>
    <w:pPr>
      <w:numPr>
        <w:numId w:val="11"/>
      </w:numPr>
      <w:suppressAutoHyphens w:val="0"/>
    </w:pPr>
    <w:rPr>
      <w:snapToGrid w:val="0"/>
      <w:szCs w:val="20"/>
      <w:lang w:val="fr-FR" w:eastAsia="en-US"/>
    </w:rPr>
  </w:style>
  <w:style w:type="paragraph" w:styleId="Seznam2">
    <w:name w:val="List 2"/>
    <w:basedOn w:val="Normln"/>
    <w:rsid w:val="004845C9"/>
    <w:pPr>
      <w:suppressAutoHyphens w:val="0"/>
      <w:ind w:left="566" w:hanging="283"/>
    </w:pPr>
    <w:rPr>
      <w:sz w:val="20"/>
      <w:szCs w:val="20"/>
      <w:lang w:eastAsia="cs-CZ"/>
    </w:rPr>
  </w:style>
  <w:style w:type="paragraph" w:customStyle="1" w:styleId="ANadpis2">
    <w:name w:val="A_Nadpis2"/>
    <w:basedOn w:val="Normln"/>
    <w:rsid w:val="004845C9"/>
    <w:pPr>
      <w:tabs>
        <w:tab w:val="left" w:pos="567"/>
      </w:tabs>
      <w:suppressAutoHyphens w:val="0"/>
      <w:overflowPunct w:val="0"/>
      <w:autoSpaceDE w:val="0"/>
      <w:autoSpaceDN w:val="0"/>
      <w:adjustRightInd w:val="0"/>
      <w:spacing w:before="120"/>
      <w:ind w:left="567" w:hanging="567"/>
      <w:jc w:val="both"/>
      <w:textAlignment w:val="baseline"/>
    </w:pPr>
    <w:rPr>
      <w:b/>
      <w:szCs w:val="20"/>
      <w:lang w:eastAsia="cs-CZ"/>
    </w:rPr>
  </w:style>
  <w:style w:type="paragraph" w:customStyle="1" w:styleId="2nesltext">
    <w:name w:val="2nečísl.text"/>
    <w:basedOn w:val="Normln"/>
    <w:qFormat/>
    <w:rsid w:val="001B3BAC"/>
    <w:pPr>
      <w:suppressAutoHyphens w:val="0"/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345B5B"/>
    <w:pPr>
      <w:keepNext/>
      <w:numPr>
        <w:numId w:val="1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  <w:lang w:eastAsia="cs-CZ"/>
    </w:rPr>
  </w:style>
  <w:style w:type="paragraph" w:customStyle="1" w:styleId="2sltext">
    <w:name w:val="2čísl.text"/>
    <w:basedOn w:val="Zkladntext"/>
    <w:qFormat/>
    <w:rsid w:val="00345B5B"/>
    <w:pPr>
      <w:numPr>
        <w:ilvl w:val="1"/>
        <w:numId w:val="14"/>
      </w:numPr>
      <w:suppressAutoHyphens w:val="0"/>
      <w:spacing w:before="240" w:after="240"/>
      <w:jc w:val="both"/>
    </w:pPr>
    <w:rPr>
      <w:rFonts w:ascii="Calibri" w:hAnsi="Calibri"/>
      <w:sz w:val="22"/>
      <w:szCs w:val="22"/>
      <w:lang w:val="x-none" w:eastAsia="x-none"/>
    </w:rPr>
  </w:style>
  <w:style w:type="paragraph" w:customStyle="1" w:styleId="3seznam">
    <w:name w:val="3seznam"/>
    <w:basedOn w:val="Normln"/>
    <w:qFormat/>
    <w:rsid w:val="00345B5B"/>
    <w:pPr>
      <w:numPr>
        <w:ilvl w:val="2"/>
        <w:numId w:val="14"/>
      </w:numPr>
      <w:suppressAutoHyphens w:val="0"/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345B5B"/>
    <w:pPr>
      <w:numPr>
        <w:ilvl w:val="3"/>
        <w:numId w:val="14"/>
      </w:numPr>
      <w:suppressAutoHyphens w:val="0"/>
      <w:spacing w:before="120" w:after="120"/>
      <w:jc w:val="both"/>
    </w:pPr>
    <w:rPr>
      <w:rFonts w:ascii="Calibri" w:eastAsia="Calibri" w:hAnsi="Calibri"/>
      <w:iCs/>
      <w:sz w:val="22"/>
      <w:szCs w:val="22"/>
      <w:lang w:val="x-none" w:eastAsia="en-US"/>
    </w:rPr>
  </w:style>
  <w:style w:type="character" w:customStyle="1" w:styleId="4seznamChar">
    <w:name w:val="4seznam Char"/>
    <w:link w:val="4seznam"/>
    <w:rsid w:val="00345B5B"/>
    <w:rPr>
      <w:rFonts w:ascii="Calibri" w:eastAsia="Calibri" w:hAnsi="Calibri"/>
      <w:iCs/>
      <w:sz w:val="22"/>
      <w:szCs w:val="22"/>
      <w:lang w:val="x-none"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B9148F"/>
    <w:rPr>
      <w:sz w:val="24"/>
      <w:szCs w:val="24"/>
      <w:lang w:eastAsia="ar-SA"/>
    </w:rPr>
  </w:style>
  <w:style w:type="paragraph" w:customStyle="1" w:styleId="kancel">
    <w:name w:val="kancelář"/>
    <w:basedOn w:val="Normln"/>
    <w:rsid w:val="00B9148F"/>
    <w:pPr>
      <w:suppressAutoHyphens w:val="0"/>
      <w:ind w:left="227" w:hanging="227"/>
      <w:jc w:val="both"/>
    </w:pPr>
    <w:rPr>
      <w:rFonts w:eastAsiaTheme="minorHAnsi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B7FBF"/>
    <w:rPr>
      <w:color w:val="0000FF" w:themeColor="hyperlink"/>
      <w:u w:val="single"/>
    </w:rPr>
  </w:style>
  <w:style w:type="paragraph" w:customStyle="1" w:styleId="Default">
    <w:name w:val="Default"/>
    <w:rsid w:val="00CB6B8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29109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91097"/>
    <w:rPr>
      <w:sz w:val="16"/>
      <w:szCs w:val="16"/>
      <w:lang w:eastAsia="ar-SA"/>
    </w:rPr>
  </w:style>
  <w:style w:type="character" w:customStyle="1" w:styleId="WW8Num5z6">
    <w:name w:val="WW8Num5z6"/>
    <w:rsid w:val="00291097"/>
  </w:style>
  <w:style w:type="paragraph" w:customStyle="1" w:styleId="CM1">
    <w:name w:val="CM1"/>
    <w:basedOn w:val="Default"/>
    <w:next w:val="Default"/>
    <w:uiPriority w:val="99"/>
    <w:rsid w:val="003B102C"/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ec.krelovice@seznam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4B99A-1FDC-4BE3-BCAD-9D0D9E82A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2714</Words>
  <Characters>16018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2019-01-03T12:44:00Z</dcterms:created>
  <dcterms:modified xsi:type="dcterms:W3CDTF">2022-09-14T08:03:00Z</dcterms:modified>
</cp:coreProperties>
</file>